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F29" w:rsidRPr="00FE087A" w:rsidRDefault="00C51F29" w:rsidP="003A1C2C">
      <w:pPr>
        <w:spacing w:after="0" w:line="276" w:lineRule="auto"/>
        <w:jc w:val="center"/>
        <w:rPr>
          <w:b/>
          <w:szCs w:val="24"/>
          <w:lang w:val="en-US"/>
        </w:rPr>
      </w:pPr>
      <w:r w:rsidRPr="00FE087A">
        <w:rPr>
          <w:b/>
          <w:szCs w:val="24"/>
          <w:lang w:val="bg-BG"/>
        </w:rPr>
        <w:t xml:space="preserve">ПРИЛОЖЕНИЕ </w:t>
      </w:r>
      <w:r w:rsidR="005076EE" w:rsidRPr="00FE087A">
        <w:rPr>
          <w:b/>
          <w:szCs w:val="24"/>
          <w:lang w:val="en-US"/>
        </w:rPr>
        <w:t>2</w:t>
      </w:r>
    </w:p>
    <w:p w:rsidR="00C30D02" w:rsidRPr="00FE087A" w:rsidRDefault="00C30D02" w:rsidP="003A1C2C">
      <w:pPr>
        <w:spacing w:after="0" w:line="276" w:lineRule="auto"/>
        <w:jc w:val="center"/>
        <w:rPr>
          <w:b/>
          <w:bCs/>
          <w:szCs w:val="24"/>
          <w:lang w:val="bg-BG"/>
        </w:rPr>
      </w:pPr>
      <w:bookmarkStart w:id="0" w:name="_GoBack"/>
      <w:bookmarkEnd w:id="0"/>
    </w:p>
    <w:p w:rsidR="00C30D02" w:rsidRPr="00FE087A" w:rsidRDefault="00C51F29" w:rsidP="003A1C2C">
      <w:pPr>
        <w:spacing w:after="0" w:line="276" w:lineRule="auto"/>
        <w:jc w:val="center"/>
        <w:rPr>
          <w:b/>
          <w:bCs/>
          <w:szCs w:val="24"/>
          <w:lang w:val="bg-BG"/>
        </w:rPr>
      </w:pPr>
      <w:r w:rsidRPr="00FE087A">
        <w:rPr>
          <w:b/>
          <w:bCs/>
          <w:szCs w:val="24"/>
          <w:lang w:val="bg-BG"/>
        </w:rPr>
        <w:t>Общи условия</w:t>
      </w:r>
    </w:p>
    <w:p w:rsidR="00C51F29" w:rsidRPr="00FE087A" w:rsidRDefault="00C51F29" w:rsidP="003A1C2C">
      <w:pPr>
        <w:spacing w:after="0" w:line="276" w:lineRule="auto"/>
        <w:jc w:val="center"/>
        <w:rPr>
          <w:b/>
          <w:bCs/>
          <w:szCs w:val="24"/>
          <w:lang w:val="bg-BG"/>
        </w:rPr>
      </w:pPr>
      <w:r w:rsidRPr="00FE087A">
        <w:rPr>
          <w:b/>
          <w:bCs/>
          <w:szCs w:val="24"/>
          <w:lang w:val="bg-BG"/>
        </w:rPr>
        <w:t>към договори</w:t>
      </w:r>
      <w:r w:rsidR="00C30D02" w:rsidRPr="00FE087A">
        <w:rPr>
          <w:b/>
          <w:bCs/>
          <w:szCs w:val="24"/>
          <w:lang w:val="bg-BG"/>
        </w:rPr>
        <w:t>те</w:t>
      </w:r>
      <w:r w:rsidRPr="00FE087A">
        <w:rPr>
          <w:b/>
          <w:bCs/>
          <w:szCs w:val="24"/>
          <w:lang w:val="bg-BG"/>
        </w:rPr>
        <w:t xml:space="preserve"> за финанс</w:t>
      </w:r>
      <w:r w:rsidR="00C30D02" w:rsidRPr="00FE087A">
        <w:rPr>
          <w:b/>
          <w:bCs/>
          <w:szCs w:val="24"/>
          <w:lang w:val="bg-BG"/>
        </w:rPr>
        <w:t xml:space="preserve">иране </w:t>
      </w:r>
      <w:r w:rsidR="0069475C" w:rsidRPr="00FE087A">
        <w:rPr>
          <w:b/>
          <w:bCs/>
          <w:szCs w:val="24"/>
          <w:lang w:val="bg-BG"/>
        </w:rPr>
        <w:t xml:space="preserve">на крайни получатели </w:t>
      </w:r>
      <w:r w:rsidR="00C30D02" w:rsidRPr="00FE087A">
        <w:rPr>
          <w:b/>
          <w:bCs/>
          <w:szCs w:val="24"/>
          <w:lang w:val="bg-BG"/>
        </w:rPr>
        <w:t>по Механизма за възстановяване и устойчивост</w:t>
      </w:r>
    </w:p>
    <w:p w:rsidR="00CA6C2E" w:rsidRPr="00FE087A" w:rsidRDefault="00CA6C2E" w:rsidP="003A1C2C">
      <w:pPr>
        <w:spacing w:after="0" w:line="276" w:lineRule="auto"/>
        <w:jc w:val="center"/>
        <w:rPr>
          <w:b/>
          <w:szCs w:val="24"/>
          <w:lang w:val="bg-BG"/>
        </w:rPr>
      </w:pPr>
      <w:r w:rsidRPr="00FE087A">
        <w:rPr>
          <w:b/>
          <w:szCs w:val="24"/>
          <w:lang w:val="bg-BG"/>
        </w:rPr>
        <w:t>Компонент: Устойчиво земеделие</w:t>
      </w:r>
    </w:p>
    <w:p w:rsidR="00CA6C2E" w:rsidRPr="00FE087A" w:rsidRDefault="00CA6C2E" w:rsidP="003A1C2C">
      <w:pPr>
        <w:spacing w:after="0" w:line="276" w:lineRule="auto"/>
        <w:jc w:val="center"/>
        <w:rPr>
          <w:b/>
          <w:szCs w:val="24"/>
          <w:lang w:val="bg-BG"/>
        </w:rPr>
      </w:pPr>
      <w:r w:rsidRPr="00FE087A">
        <w:rPr>
          <w:b/>
          <w:szCs w:val="24"/>
          <w:lang w:val="bg-BG"/>
        </w:rPr>
        <w:t>Инвестиция „Фонд за насърчаване на технологичния и екологичен преход на селското стопанство“</w:t>
      </w:r>
    </w:p>
    <w:p w:rsidR="00C51F29" w:rsidRPr="00FE087A" w:rsidRDefault="00C51F29" w:rsidP="003A1C2C">
      <w:pPr>
        <w:spacing w:line="276" w:lineRule="auto"/>
        <w:jc w:val="center"/>
        <w:rPr>
          <w:b/>
          <w:szCs w:val="24"/>
          <w:lang w:val="bg-BG"/>
        </w:rPr>
      </w:pPr>
    </w:p>
    <w:p w:rsidR="001A47D2" w:rsidRPr="00FE087A" w:rsidRDefault="00C51F29" w:rsidP="003A1C2C">
      <w:pPr>
        <w:pStyle w:val="TOCHeading"/>
        <w:spacing w:line="276" w:lineRule="auto"/>
        <w:rPr>
          <w:b w:val="0"/>
          <w:szCs w:val="24"/>
          <w:lang w:val="bg-BG"/>
        </w:rPr>
      </w:pPr>
      <w:r w:rsidRPr="00FE087A">
        <w:rPr>
          <w:b w:val="0"/>
          <w:szCs w:val="24"/>
          <w:lang w:val="bg-BG"/>
        </w:rPr>
        <w:t>СЪДЪРЖАНИЕ</w:t>
      </w:r>
      <w:bookmarkStart w:id="1" w:name="_Toc173497335"/>
      <w:bookmarkStart w:id="2" w:name="_Toc173502785"/>
    </w:p>
    <w:sdt>
      <w:sdtPr>
        <w:rPr>
          <w:szCs w:val="24"/>
          <w:lang w:val="bg-BG"/>
        </w:rPr>
        <w:id w:val="97615272"/>
        <w:docPartObj>
          <w:docPartGallery w:val="Table of Contents"/>
          <w:docPartUnique/>
        </w:docPartObj>
      </w:sdtPr>
      <w:sdtEndPr>
        <w:rPr>
          <w:b/>
          <w:bCs/>
          <w:noProof/>
        </w:rPr>
      </w:sdtEndPr>
      <w:sdtContent>
        <w:p w:rsidR="00056F38" w:rsidRPr="00FE087A" w:rsidRDefault="00056F38" w:rsidP="003A1C2C">
          <w:pPr>
            <w:spacing w:line="276" w:lineRule="auto"/>
            <w:jc w:val="center"/>
            <w:rPr>
              <w:szCs w:val="24"/>
              <w:lang w:val="bg-BG"/>
            </w:rPr>
          </w:pPr>
        </w:p>
        <w:p w:rsidR="009A573F" w:rsidRPr="00FE087A" w:rsidRDefault="00056F38" w:rsidP="003A1C2C">
          <w:pPr>
            <w:pStyle w:val="TOC1"/>
            <w:spacing w:line="276" w:lineRule="auto"/>
            <w:rPr>
              <w:rFonts w:eastAsiaTheme="minorEastAsia"/>
              <w:caps w:val="0"/>
              <w:noProof/>
              <w:szCs w:val="24"/>
              <w:lang w:val="bg-BG" w:eastAsia="bg-BG"/>
            </w:rPr>
          </w:pPr>
          <w:r w:rsidRPr="00FE087A">
            <w:rPr>
              <w:szCs w:val="24"/>
              <w:lang w:val="bg-BG"/>
            </w:rPr>
            <w:fldChar w:fldCharType="begin"/>
          </w:r>
          <w:r w:rsidRPr="00FE087A">
            <w:rPr>
              <w:szCs w:val="24"/>
              <w:lang w:val="bg-BG"/>
            </w:rPr>
            <w:instrText xml:space="preserve"> TOC \o "1-3" \h \z \u </w:instrText>
          </w:r>
          <w:r w:rsidRPr="00FE087A">
            <w:rPr>
              <w:szCs w:val="24"/>
              <w:lang w:val="bg-BG"/>
            </w:rPr>
            <w:fldChar w:fldCharType="separate"/>
          </w:r>
          <w:hyperlink w:anchor="_Toc110605519" w:history="1">
            <w:r w:rsidR="009A573F" w:rsidRPr="00FE087A">
              <w:rPr>
                <w:rStyle w:val="Hyperlink"/>
                <w:noProof/>
                <w:szCs w:val="24"/>
                <w:lang w:val="bg-BG"/>
              </w:rPr>
              <w:t>Член 1. Общи положения</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_Toc110605519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3</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0" w:history="1">
            <w:r w:rsidR="009A573F" w:rsidRPr="00FE087A">
              <w:rPr>
                <w:rStyle w:val="Hyperlink"/>
                <w:noProof/>
                <w:szCs w:val="24"/>
                <w:lang w:val="bg-BG"/>
              </w:rPr>
              <w:t>Член 2. Отговорност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_Toc110605520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4</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1" w:history="1">
            <w:r w:rsidR="009A573F" w:rsidRPr="00FE087A">
              <w:rPr>
                <w:rStyle w:val="Hyperlink"/>
                <w:noProof/>
                <w:szCs w:val="24"/>
                <w:lang w:val="bg-BG"/>
              </w:rPr>
              <w:t>Член 3. Допустими разходи, данък добавена стойност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_Toc110605521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4</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2" w:history="1">
            <w:r w:rsidR="009A573F" w:rsidRPr="00FE087A">
              <w:rPr>
                <w:rStyle w:val="Hyperlink"/>
                <w:noProof/>
                <w:szCs w:val="24"/>
                <w:lang w:val="bg-BG"/>
              </w:rPr>
              <w:t>Член 4. Задължение за недопускане на нередности</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_Toc110605522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5</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3" w:history="1">
            <w:r w:rsidR="009A573F" w:rsidRPr="00FE087A">
              <w:rPr>
                <w:rStyle w:val="Hyperlink"/>
                <w:noProof/>
                <w:szCs w:val="24"/>
                <w:lang w:val="bg-BG"/>
              </w:rPr>
              <w:t>Член 5. Измама, засягаща финансовите интереси на ЕС</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_Toc110605523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6</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4" w:history="1">
            <w:r w:rsidR="009A573F" w:rsidRPr="00FE087A">
              <w:rPr>
                <w:rStyle w:val="Hyperlink"/>
                <w:noProof/>
                <w:szCs w:val="24"/>
                <w:lang w:val="bg-BG"/>
              </w:rPr>
              <w:t>Член 6. Корупция, засягаща финансовите интереси на ЕС</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_Toc110605524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6</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5" w:history="1">
            <w:r w:rsidR="009A573F" w:rsidRPr="00FE087A">
              <w:rPr>
                <w:rStyle w:val="Hyperlink"/>
                <w:noProof/>
                <w:szCs w:val="24"/>
                <w:lang w:val="bg-BG"/>
              </w:rPr>
              <w:t>Член 7. Конфликт на интереси</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_Toc110605525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8</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6" w:history="1">
            <w:r w:rsidR="009A573F" w:rsidRPr="00FE087A">
              <w:rPr>
                <w:rStyle w:val="Hyperlink"/>
                <w:noProof/>
                <w:szCs w:val="24"/>
                <w:lang w:val="bg-BG"/>
              </w:rPr>
              <w:t>Член 8. Двойно финансиране, засягащо финансовите интереси на ЕС</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_Toc110605526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9</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7" w:history="1">
            <w:r w:rsidR="009A573F" w:rsidRPr="00FE087A">
              <w:rPr>
                <w:rStyle w:val="Hyperlink"/>
                <w:noProof/>
                <w:szCs w:val="24"/>
                <w:lang w:val="bg-BG"/>
              </w:rPr>
              <w:t>Член 9. Счетоводно отчитане, проверки, съхраняване на документация</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_Toc110605527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9</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8" w:history="1">
            <w:r w:rsidR="009A573F" w:rsidRPr="00FE087A">
              <w:rPr>
                <w:rStyle w:val="Hyperlink"/>
                <w:noProof/>
                <w:szCs w:val="24"/>
                <w:lang w:val="bg-BG"/>
              </w:rPr>
              <w:t>Член 10. Задължение за предоставяне на финансово-технически отчети и друга информация</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_Toc110605528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11</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29" w:history="1">
            <w:r w:rsidR="009A573F" w:rsidRPr="00FE087A">
              <w:rPr>
                <w:rStyle w:val="Hyperlink"/>
                <w:noProof/>
                <w:szCs w:val="24"/>
                <w:lang w:val="bg-BG"/>
              </w:rPr>
              <w:t xml:space="preserve">Член 11. Одобряване на </w:t>
            </w:r>
            <w:r w:rsidR="009A573F" w:rsidRPr="00FE087A">
              <w:rPr>
                <w:rStyle w:val="Hyperlink"/>
                <w:smallCaps/>
                <w:noProof/>
                <w:szCs w:val="24"/>
                <w:lang w:val="bg-BG"/>
              </w:rPr>
              <w:t>ф</w:t>
            </w:r>
            <w:r w:rsidR="009A573F" w:rsidRPr="00FE087A">
              <w:rPr>
                <w:rStyle w:val="Hyperlink"/>
                <w:noProof/>
                <w:szCs w:val="24"/>
                <w:lang w:val="bg-BG"/>
              </w:rPr>
              <w:t>инансово-техническите отчети и извършване на плащанията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_Toc110605529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13</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0" w:history="1">
            <w:r w:rsidR="009A573F" w:rsidRPr="00FE087A">
              <w:rPr>
                <w:rStyle w:val="Hyperlink"/>
                <w:noProof/>
                <w:szCs w:val="24"/>
                <w:lang w:val="bg-BG"/>
              </w:rPr>
              <w:t>Член 12. Окончателен размер на безвъзмездното финансирането</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_Toc110605530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15</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1" w:history="1">
            <w:r w:rsidR="009A573F" w:rsidRPr="00FE087A">
              <w:rPr>
                <w:rStyle w:val="Hyperlink"/>
                <w:noProof/>
                <w:szCs w:val="24"/>
                <w:lang w:val="bg-BG"/>
              </w:rPr>
              <w:t>Член 13. Възстановяване на безвъзмездното финансиране</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_Toc110605531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15</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2" w:history="1">
            <w:r w:rsidR="009A573F" w:rsidRPr="00FE087A">
              <w:rPr>
                <w:rStyle w:val="Hyperlink"/>
                <w:noProof/>
                <w:szCs w:val="24"/>
                <w:lang w:val="bg-BG"/>
              </w:rPr>
              <w:t>Член 14. Право на собственост/ползване на резултатите и придобитите активи</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_Toc110605532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16</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3" w:history="1">
            <w:r w:rsidR="009A573F" w:rsidRPr="00FE087A">
              <w:rPr>
                <w:rStyle w:val="Hyperlink"/>
                <w:noProof/>
                <w:szCs w:val="24"/>
                <w:lang w:val="bg-BG"/>
              </w:rPr>
              <w:t>Член 15. Поверителност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_Toc110605533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16</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4" w:history="1">
            <w:r w:rsidR="009A573F" w:rsidRPr="00FE087A">
              <w:rPr>
                <w:rStyle w:val="Hyperlink"/>
                <w:noProof/>
                <w:szCs w:val="24"/>
                <w:lang w:val="bg-BG"/>
              </w:rPr>
              <w:t>Член 16. Информация, комуникация и публичност</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_Toc110605534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16</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5" w:history="1">
            <w:r w:rsidR="009A573F" w:rsidRPr="00FE087A">
              <w:rPr>
                <w:rStyle w:val="Hyperlink"/>
                <w:noProof/>
                <w:szCs w:val="24"/>
                <w:lang w:val="bg-BG"/>
              </w:rPr>
              <w:t>Член 17. Изменение на договора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_Toc110605535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17</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6" w:history="1">
            <w:r w:rsidR="009A573F" w:rsidRPr="00FE087A">
              <w:rPr>
                <w:rStyle w:val="Hyperlink"/>
                <w:noProof/>
                <w:szCs w:val="24"/>
                <w:lang w:val="bg-BG"/>
              </w:rPr>
              <w:t>Член 18.  Прехвърляне на права и задължения по договора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_Toc110605536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20</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7" w:history="1">
            <w:r w:rsidR="009A573F" w:rsidRPr="00FE087A">
              <w:rPr>
                <w:rStyle w:val="Hyperlink"/>
                <w:noProof/>
                <w:szCs w:val="24"/>
                <w:lang w:val="bg-BG"/>
              </w:rPr>
              <w:t>Член 19. Спиране и продължаване на изпълнението, извънредни обстоятелства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_Toc110605537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20</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8" w:history="1">
            <w:r w:rsidR="009A573F" w:rsidRPr="00FE087A">
              <w:rPr>
                <w:rStyle w:val="Hyperlink"/>
                <w:noProof/>
                <w:szCs w:val="24"/>
                <w:lang w:val="bg-BG"/>
              </w:rPr>
              <w:t>Член 20. Прекратяване на договора</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_Toc110605538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20</w:t>
            </w:r>
            <w:r w:rsidR="009A573F" w:rsidRPr="00FE087A">
              <w:rPr>
                <w:noProof/>
                <w:webHidden/>
                <w:szCs w:val="24"/>
                <w:lang w:val="bg-BG"/>
              </w:rPr>
              <w:fldChar w:fldCharType="end"/>
            </w:r>
          </w:hyperlink>
        </w:p>
        <w:p w:rsidR="009A573F" w:rsidRPr="00FE087A" w:rsidRDefault="001216A8" w:rsidP="003A1C2C">
          <w:pPr>
            <w:pStyle w:val="TOC1"/>
            <w:spacing w:line="276" w:lineRule="auto"/>
            <w:rPr>
              <w:rFonts w:eastAsiaTheme="minorEastAsia"/>
              <w:caps w:val="0"/>
              <w:noProof/>
              <w:szCs w:val="24"/>
              <w:lang w:val="bg-BG" w:eastAsia="bg-BG"/>
            </w:rPr>
          </w:pPr>
          <w:hyperlink w:anchor="_Toc110605539" w:history="1">
            <w:r w:rsidR="009A573F" w:rsidRPr="00FE087A">
              <w:rPr>
                <w:rStyle w:val="Hyperlink"/>
                <w:noProof/>
                <w:szCs w:val="24"/>
                <w:lang w:val="bg-BG"/>
              </w:rPr>
              <w:t>Член 21. Приложим закон и уреждане на спорове</w:t>
            </w:r>
            <w:r w:rsidR="009A573F" w:rsidRPr="00FE087A">
              <w:rPr>
                <w:noProof/>
                <w:webHidden/>
                <w:szCs w:val="24"/>
                <w:lang w:val="bg-BG"/>
              </w:rPr>
              <w:tab/>
            </w:r>
            <w:r w:rsidR="009A573F" w:rsidRPr="00FE087A">
              <w:rPr>
                <w:noProof/>
                <w:webHidden/>
                <w:szCs w:val="24"/>
                <w:lang w:val="bg-BG"/>
              </w:rPr>
              <w:fldChar w:fldCharType="begin"/>
            </w:r>
            <w:r w:rsidR="009A573F" w:rsidRPr="00FE087A">
              <w:rPr>
                <w:noProof/>
                <w:webHidden/>
                <w:szCs w:val="24"/>
                <w:lang w:val="bg-BG"/>
              </w:rPr>
              <w:instrText xml:space="preserve"> PAGEREF _Toc110605539 \h </w:instrText>
            </w:r>
            <w:r w:rsidR="009A573F" w:rsidRPr="00FE087A">
              <w:rPr>
                <w:noProof/>
                <w:webHidden/>
                <w:szCs w:val="24"/>
                <w:lang w:val="bg-BG"/>
              </w:rPr>
            </w:r>
            <w:r w:rsidR="009A573F" w:rsidRPr="00FE087A">
              <w:rPr>
                <w:noProof/>
                <w:webHidden/>
                <w:szCs w:val="24"/>
                <w:lang w:val="bg-BG"/>
              </w:rPr>
              <w:fldChar w:fldCharType="separate"/>
            </w:r>
            <w:r w:rsidR="002A268E" w:rsidRPr="00FE087A">
              <w:rPr>
                <w:noProof/>
                <w:webHidden/>
                <w:szCs w:val="24"/>
                <w:lang w:val="bg-BG"/>
              </w:rPr>
              <w:t>22</w:t>
            </w:r>
            <w:r w:rsidR="009A573F" w:rsidRPr="00FE087A">
              <w:rPr>
                <w:noProof/>
                <w:webHidden/>
                <w:szCs w:val="24"/>
                <w:lang w:val="bg-BG"/>
              </w:rPr>
              <w:fldChar w:fldCharType="end"/>
            </w:r>
          </w:hyperlink>
        </w:p>
        <w:p w:rsidR="00056F38" w:rsidRPr="00FE087A" w:rsidRDefault="00056F38" w:rsidP="003A1C2C">
          <w:pPr>
            <w:spacing w:line="276" w:lineRule="auto"/>
            <w:rPr>
              <w:szCs w:val="24"/>
              <w:lang w:val="bg-BG"/>
            </w:rPr>
          </w:pPr>
          <w:r w:rsidRPr="00FE087A">
            <w:rPr>
              <w:b/>
              <w:bCs/>
              <w:noProof/>
              <w:szCs w:val="24"/>
              <w:lang w:val="bg-BG"/>
            </w:rPr>
            <w:fldChar w:fldCharType="end"/>
          </w:r>
        </w:p>
      </w:sdtContent>
    </w:sdt>
    <w:p w:rsidR="00056F38" w:rsidRPr="00FE087A" w:rsidRDefault="00056F38" w:rsidP="003A1C2C">
      <w:pPr>
        <w:spacing w:after="0" w:line="276" w:lineRule="auto"/>
        <w:jc w:val="left"/>
        <w:rPr>
          <w:b/>
          <w:kern w:val="28"/>
          <w:szCs w:val="24"/>
          <w:lang w:val="bg-BG"/>
        </w:rPr>
      </w:pPr>
      <w:r w:rsidRPr="00FE087A">
        <w:rPr>
          <w:szCs w:val="24"/>
          <w:lang w:val="bg-BG"/>
        </w:rPr>
        <w:br w:type="page"/>
      </w:r>
    </w:p>
    <w:p w:rsidR="00FD0F40" w:rsidRPr="00FE087A" w:rsidRDefault="001A1173" w:rsidP="003A1C2C">
      <w:pPr>
        <w:pStyle w:val="Heading1"/>
        <w:spacing w:before="0" w:after="120" w:line="276" w:lineRule="auto"/>
        <w:rPr>
          <w:smallCaps/>
          <w:szCs w:val="24"/>
          <w:lang w:val="bg-BG"/>
        </w:rPr>
      </w:pPr>
      <w:bookmarkStart w:id="3" w:name="_Toc110605519"/>
      <w:r w:rsidRPr="00FE087A">
        <w:rPr>
          <w:szCs w:val="24"/>
          <w:lang w:val="bg-BG"/>
        </w:rPr>
        <w:lastRenderedPageBreak/>
        <w:t>Член 1</w:t>
      </w:r>
      <w:r w:rsidR="00EC7DD7" w:rsidRPr="00FE087A">
        <w:rPr>
          <w:szCs w:val="24"/>
          <w:lang w:val="bg-BG"/>
        </w:rPr>
        <w:t>.</w:t>
      </w:r>
      <w:r w:rsidRPr="00FE087A">
        <w:rPr>
          <w:szCs w:val="24"/>
          <w:lang w:val="bg-BG"/>
        </w:rPr>
        <w:t xml:space="preserve"> Общи </w:t>
      </w:r>
      <w:bookmarkEnd w:id="1"/>
      <w:bookmarkEnd w:id="2"/>
      <w:r w:rsidR="00E511F9" w:rsidRPr="00FE087A">
        <w:rPr>
          <w:szCs w:val="24"/>
          <w:lang w:val="bg-BG"/>
        </w:rPr>
        <w:t>положения</w:t>
      </w:r>
      <w:bookmarkEnd w:id="3"/>
    </w:p>
    <w:p w:rsidR="00EC7DD7" w:rsidRPr="00FE087A" w:rsidRDefault="00056F38" w:rsidP="003A1C2C">
      <w:pPr>
        <w:spacing w:after="120" w:line="276" w:lineRule="auto"/>
        <w:rPr>
          <w:szCs w:val="24"/>
          <w:lang w:val="bg-BG"/>
        </w:rPr>
      </w:pPr>
      <w:r w:rsidRPr="00FE087A">
        <w:rPr>
          <w:b/>
          <w:bCs/>
          <w:szCs w:val="24"/>
          <w:lang w:val="bg-BG"/>
        </w:rPr>
        <w:t>1.1.</w:t>
      </w:r>
      <w:r w:rsidRPr="00FE087A">
        <w:rPr>
          <w:szCs w:val="24"/>
          <w:lang w:val="bg-BG"/>
        </w:rPr>
        <w:t xml:space="preserve"> </w:t>
      </w:r>
      <w:r w:rsidR="00EC7DD7" w:rsidRPr="00FE087A">
        <w:rPr>
          <w:szCs w:val="24"/>
          <w:lang w:val="bg-BG"/>
        </w:rPr>
        <w:t>Крайният получател</w:t>
      </w:r>
      <w:r w:rsidR="00EB3ED2" w:rsidRPr="00FE087A">
        <w:rPr>
          <w:szCs w:val="24"/>
          <w:lang w:val="bg-BG"/>
        </w:rPr>
        <w:t xml:space="preserve"> е длъжен да изпълни</w:t>
      </w:r>
      <w:r w:rsidR="00C30D02" w:rsidRPr="00FE087A">
        <w:rPr>
          <w:szCs w:val="24"/>
          <w:lang w:val="bg-BG"/>
        </w:rPr>
        <w:t xml:space="preserve"> </w:t>
      </w:r>
      <w:r w:rsidR="00171C3E" w:rsidRPr="00FE087A">
        <w:rPr>
          <w:szCs w:val="24"/>
          <w:lang w:val="bg-BG"/>
        </w:rPr>
        <w:t>одобрения проект (предложение за изпълнение на инвестиция)</w:t>
      </w:r>
      <w:r w:rsidR="00C30D02" w:rsidRPr="00FE087A">
        <w:rPr>
          <w:szCs w:val="24"/>
          <w:lang w:val="bg-BG"/>
        </w:rPr>
        <w:t xml:space="preserve"> по </w:t>
      </w:r>
      <w:r w:rsidR="004D062F" w:rsidRPr="00FE087A">
        <w:rPr>
          <w:szCs w:val="24"/>
          <w:lang w:val="bg-BG"/>
        </w:rPr>
        <w:t>националния П</w:t>
      </w:r>
      <w:r w:rsidR="00C30D02" w:rsidRPr="00FE087A">
        <w:rPr>
          <w:szCs w:val="24"/>
          <w:lang w:val="bg-BG"/>
        </w:rPr>
        <w:t xml:space="preserve">лан за възстановяване и устойчивост </w:t>
      </w:r>
      <w:r w:rsidR="001414C7" w:rsidRPr="00FE087A">
        <w:rPr>
          <w:szCs w:val="24"/>
          <w:lang w:val="bg-BG"/>
        </w:rPr>
        <w:t>(ПВУ)</w:t>
      </w:r>
      <w:r w:rsidR="004D062F" w:rsidRPr="00FE087A">
        <w:rPr>
          <w:szCs w:val="24"/>
          <w:lang w:val="bg-BG"/>
        </w:rPr>
        <w:t>, финансиран</w:t>
      </w:r>
      <w:r w:rsidR="00890EC6" w:rsidRPr="00FE087A">
        <w:rPr>
          <w:b/>
          <w:szCs w:val="24"/>
          <w:lang w:val="bg-BG"/>
        </w:rPr>
        <w:t xml:space="preserve"> </w:t>
      </w:r>
      <w:r w:rsidR="00890EC6" w:rsidRPr="00FE087A">
        <w:rPr>
          <w:szCs w:val="24"/>
          <w:lang w:val="bg-BG"/>
        </w:rPr>
        <w:t>по</w:t>
      </w:r>
      <w:r w:rsidR="004D062F" w:rsidRPr="00FE087A">
        <w:rPr>
          <w:szCs w:val="24"/>
          <w:lang w:val="bg-BG"/>
        </w:rPr>
        <w:t xml:space="preserve"> Механизма за възстановяване и устойчивост (МВУ), </w:t>
      </w:r>
      <w:r w:rsidR="00EB3ED2" w:rsidRPr="00FE087A">
        <w:rPr>
          <w:szCs w:val="24"/>
          <w:lang w:val="bg-BG"/>
        </w:rPr>
        <w:t xml:space="preserve">съобразно </w:t>
      </w:r>
      <w:r w:rsidR="005B0B14" w:rsidRPr="00FE087A">
        <w:rPr>
          <w:szCs w:val="24"/>
          <w:lang w:val="bg-BG"/>
        </w:rPr>
        <w:t>о</w:t>
      </w:r>
      <w:r w:rsidR="00B91C70" w:rsidRPr="00FE087A">
        <w:rPr>
          <w:szCs w:val="24"/>
          <w:lang w:val="bg-BG"/>
        </w:rPr>
        <w:t>писанието</w:t>
      </w:r>
      <w:r w:rsidR="0061716B" w:rsidRPr="00FE087A">
        <w:rPr>
          <w:szCs w:val="24"/>
          <w:lang w:val="bg-BG"/>
        </w:rPr>
        <w:t xml:space="preserve"> на </w:t>
      </w:r>
      <w:r w:rsidR="00E4758F" w:rsidRPr="00FE087A">
        <w:rPr>
          <w:szCs w:val="24"/>
          <w:lang w:val="bg-BG"/>
        </w:rPr>
        <w:t>инвестицията</w:t>
      </w:r>
      <w:r w:rsidR="00EB3ED2" w:rsidRPr="00FE087A">
        <w:rPr>
          <w:szCs w:val="24"/>
          <w:lang w:val="bg-BG"/>
        </w:rPr>
        <w:t xml:space="preserve">, съдържащо се в Приложение </w:t>
      </w:r>
      <w:r w:rsidR="00206E32" w:rsidRPr="00FE087A">
        <w:rPr>
          <w:szCs w:val="24"/>
          <w:lang w:val="bg-BG"/>
        </w:rPr>
        <w:t>1</w:t>
      </w:r>
      <w:r w:rsidR="00E1033E" w:rsidRPr="00FE087A">
        <w:rPr>
          <w:szCs w:val="24"/>
          <w:lang w:val="bg-BG"/>
        </w:rPr>
        <w:t xml:space="preserve"> </w:t>
      </w:r>
      <w:r w:rsidR="00E15284" w:rsidRPr="00FE087A">
        <w:rPr>
          <w:szCs w:val="24"/>
          <w:lang w:val="bg-BG"/>
        </w:rPr>
        <w:t>към договора</w:t>
      </w:r>
      <w:r w:rsidR="00FD0F40" w:rsidRPr="00FE087A">
        <w:rPr>
          <w:szCs w:val="24"/>
          <w:lang w:val="bg-BG"/>
        </w:rPr>
        <w:t>.</w:t>
      </w:r>
      <w:r w:rsidR="001414C7" w:rsidRPr="00FE087A">
        <w:rPr>
          <w:szCs w:val="24"/>
          <w:lang w:val="bg-BG"/>
        </w:rPr>
        <w:t xml:space="preserve"> </w:t>
      </w:r>
      <w:bookmarkStart w:id="4" w:name="_Hlk109763417"/>
      <w:r w:rsidR="001414C7" w:rsidRPr="00FE087A">
        <w:rPr>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FE087A">
        <w:rPr>
          <w:szCs w:val="24"/>
          <w:lang w:val="bg-BG"/>
        </w:rPr>
        <w:t xml:space="preserve">принципите и </w:t>
      </w:r>
      <w:r w:rsidR="00890EC6" w:rsidRPr="00FE087A">
        <w:rPr>
          <w:szCs w:val="24"/>
          <w:lang w:val="bg-BG"/>
        </w:rPr>
        <w:t>правилата</w:t>
      </w:r>
      <w:r w:rsidR="001414C7" w:rsidRPr="00FE087A">
        <w:rPr>
          <w:szCs w:val="24"/>
          <w:lang w:val="bg-BG"/>
        </w:rPr>
        <w:t xml:space="preserve"> на </w:t>
      </w:r>
      <w:r w:rsidR="00EC7DD7" w:rsidRPr="00FE087A">
        <w:rPr>
          <w:szCs w:val="24"/>
          <w:lang w:val="bg-BG"/>
        </w:rPr>
        <w:t xml:space="preserve">МВУ, </w:t>
      </w:r>
      <w:r w:rsidR="00457A38" w:rsidRPr="00FE087A">
        <w:rPr>
          <w:szCs w:val="24"/>
          <w:lang w:val="bg-BG"/>
        </w:rPr>
        <w:t xml:space="preserve">приложимите </w:t>
      </w:r>
      <w:r w:rsidR="00EC7DD7" w:rsidRPr="00FE087A">
        <w:rPr>
          <w:szCs w:val="24"/>
          <w:lang w:val="bg-BG"/>
        </w:rPr>
        <w:t xml:space="preserve">изисквания на </w:t>
      </w:r>
      <w:r w:rsidR="004D062F" w:rsidRPr="00FE087A">
        <w:rPr>
          <w:szCs w:val="24"/>
          <w:lang w:val="bg-BG"/>
        </w:rPr>
        <w:t xml:space="preserve">националния </w:t>
      </w:r>
      <w:r w:rsidR="00EC7DD7" w:rsidRPr="00FE087A">
        <w:rPr>
          <w:szCs w:val="24"/>
          <w:lang w:val="bg-BG"/>
        </w:rPr>
        <w:t>ПВУ</w:t>
      </w:r>
      <w:r w:rsidR="001414C7" w:rsidRPr="00FE087A">
        <w:rPr>
          <w:szCs w:val="24"/>
          <w:lang w:val="bg-BG"/>
        </w:rPr>
        <w:t>, Условията за кандидатстване и Условията за изпълнение по процедурата за подбор</w:t>
      </w:r>
      <w:r w:rsidR="00EC7DD7" w:rsidRPr="00FE087A">
        <w:rPr>
          <w:szCs w:val="24"/>
          <w:lang w:val="bg-BG"/>
        </w:rPr>
        <w:t xml:space="preserve"> на крайни получатели</w:t>
      </w:r>
      <w:r w:rsidR="001414C7" w:rsidRPr="00FE087A">
        <w:rPr>
          <w:szCs w:val="24"/>
          <w:lang w:val="bg-BG"/>
        </w:rPr>
        <w:t>, както и Ръководството за изпълнение на инвестициите по чл. 31</w:t>
      </w:r>
      <w:r w:rsidR="00FB1C24" w:rsidRPr="00FE087A">
        <w:rPr>
          <w:szCs w:val="24"/>
          <w:lang w:val="bg-BG"/>
        </w:rPr>
        <w:t xml:space="preserve"> </w:t>
      </w:r>
      <w:r w:rsidR="001414C7" w:rsidRPr="00FE087A">
        <w:rPr>
          <w:szCs w:val="24"/>
          <w:lang w:val="bg-BG"/>
        </w:rPr>
        <w:t xml:space="preserve">от </w:t>
      </w:r>
      <w:r w:rsidR="00F97026" w:rsidRPr="00FE087A">
        <w:rPr>
          <w:i/>
          <w:iCs/>
          <w:szCs w:val="24"/>
          <w:lang w:val="bg-BG"/>
        </w:rPr>
        <w:t xml:space="preserve">Постановление № 114 от 8 юни 2022 г. </w:t>
      </w:r>
      <w:r w:rsidR="00CE2AAE">
        <w:rPr>
          <w:i/>
          <w:iCs/>
          <w:szCs w:val="24"/>
          <w:lang w:val="bg-BG"/>
        </w:rPr>
        <w:t xml:space="preserve">на Министерския съвет </w:t>
      </w:r>
      <w:r w:rsidR="00F97026" w:rsidRPr="00FE087A">
        <w:rPr>
          <w:i/>
          <w:iCs/>
          <w:szCs w:val="24"/>
          <w:lang w:val="bg-BG"/>
        </w:rPr>
        <w:t>за определяне на детайлни правила за предоставяне на средства на крайни получатели от Механизма за възстановяване и устойчивост (</w:t>
      </w:r>
      <w:r w:rsidR="001414C7" w:rsidRPr="00FE087A">
        <w:rPr>
          <w:i/>
          <w:iCs/>
          <w:szCs w:val="24"/>
          <w:lang w:val="bg-BG"/>
        </w:rPr>
        <w:t>ПМС № 114/2022</w:t>
      </w:r>
      <w:r w:rsidR="00F97026" w:rsidRPr="00FE087A">
        <w:rPr>
          <w:i/>
          <w:iCs/>
          <w:szCs w:val="24"/>
          <w:lang w:val="bg-BG"/>
        </w:rPr>
        <w:t>)</w:t>
      </w:r>
      <w:r w:rsidR="005129E1" w:rsidRPr="00FE087A">
        <w:rPr>
          <w:szCs w:val="24"/>
          <w:lang w:val="bg-BG"/>
        </w:rPr>
        <w:t>,</w:t>
      </w:r>
      <w:r w:rsidR="00190F4B" w:rsidRPr="00FE087A">
        <w:rPr>
          <w:szCs w:val="24"/>
          <w:lang w:val="bg-BG"/>
        </w:rPr>
        <w:t xml:space="preserve"> публикувани от </w:t>
      </w:r>
      <w:r w:rsidR="00FB1C24" w:rsidRPr="00FE087A">
        <w:rPr>
          <w:szCs w:val="24"/>
          <w:lang w:val="bg-BG"/>
        </w:rPr>
        <w:t xml:space="preserve">Държавен фонд „Земеделие“ </w:t>
      </w:r>
      <w:r w:rsidR="00D173AC" w:rsidRPr="00FE087A">
        <w:rPr>
          <w:szCs w:val="24"/>
          <w:lang w:val="bg-BG"/>
        </w:rPr>
        <w:t xml:space="preserve">(ДФЗ) </w:t>
      </w:r>
      <w:r w:rsidR="00B745F9" w:rsidRPr="00FE087A">
        <w:rPr>
          <w:szCs w:val="24"/>
          <w:lang w:val="bg-BG"/>
        </w:rPr>
        <w:t xml:space="preserve">на официалната </w:t>
      </w:r>
      <w:r w:rsidR="00FB1C24" w:rsidRPr="00FE087A">
        <w:rPr>
          <w:szCs w:val="24"/>
          <w:lang w:val="bg-BG"/>
        </w:rPr>
        <w:t xml:space="preserve">му </w:t>
      </w:r>
      <w:r w:rsidR="00B745F9" w:rsidRPr="00FE087A">
        <w:rPr>
          <w:szCs w:val="24"/>
          <w:lang w:val="bg-BG"/>
        </w:rPr>
        <w:t>интернет-страница</w:t>
      </w:r>
      <w:bookmarkEnd w:id="4"/>
      <w:r w:rsidR="00EC7DD7" w:rsidRPr="00FE087A">
        <w:rPr>
          <w:szCs w:val="24"/>
          <w:lang w:val="bg-BG"/>
        </w:rPr>
        <w:t>.</w:t>
      </w:r>
    </w:p>
    <w:p w:rsidR="00FD0F40" w:rsidRPr="00FE087A" w:rsidRDefault="00056F38" w:rsidP="003A1C2C">
      <w:pPr>
        <w:spacing w:after="120" w:line="276" w:lineRule="auto"/>
        <w:rPr>
          <w:b/>
          <w:szCs w:val="24"/>
          <w:lang w:val="bg-BG"/>
        </w:rPr>
      </w:pPr>
      <w:r w:rsidRPr="00FE087A">
        <w:rPr>
          <w:b/>
          <w:bCs/>
          <w:szCs w:val="24"/>
          <w:lang w:val="bg-BG"/>
        </w:rPr>
        <w:t>1.2</w:t>
      </w:r>
      <w:r w:rsidR="00C0424E" w:rsidRPr="00FE087A">
        <w:rPr>
          <w:b/>
          <w:bCs/>
          <w:szCs w:val="24"/>
          <w:lang w:val="bg-BG"/>
        </w:rPr>
        <w:t>.</w:t>
      </w:r>
      <w:r w:rsidRPr="00FE087A">
        <w:rPr>
          <w:szCs w:val="24"/>
          <w:lang w:val="bg-BG"/>
        </w:rPr>
        <w:t xml:space="preserve"> </w:t>
      </w:r>
      <w:r w:rsidR="00EC7DD7" w:rsidRPr="00FE087A">
        <w:rPr>
          <w:szCs w:val="24"/>
          <w:lang w:val="bg-BG"/>
        </w:rPr>
        <w:t>Крайният получател</w:t>
      </w:r>
      <w:r w:rsidR="00A133A0" w:rsidRPr="00FE087A">
        <w:rPr>
          <w:szCs w:val="24"/>
          <w:lang w:val="bg-BG"/>
        </w:rPr>
        <w:t xml:space="preserve"> трябва да изпълни </w:t>
      </w:r>
      <w:r w:rsidR="00171C3E" w:rsidRPr="00FE087A">
        <w:rPr>
          <w:szCs w:val="24"/>
          <w:lang w:val="bg-BG"/>
        </w:rPr>
        <w:t>проект</w:t>
      </w:r>
      <w:r w:rsidR="00B26E60" w:rsidRPr="00FE087A">
        <w:rPr>
          <w:szCs w:val="24"/>
          <w:lang w:val="bg-BG"/>
        </w:rPr>
        <w:t>а</w:t>
      </w:r>
      <w:r w:rsidR="00171C3E" w:rsidRPr="00FE087A">
        <w:rPr>
          <w:szCs w:val="24"/>
          <w:lang w:val="bg-BG"/>
        </w:rPr>
        <w:t xml:space="preserve"> </w:t>
      </w:r>
      <w:r w:rsidR="00DA1A05" w:rsidRPr="00FE087A">
        <w:rPr>
          <w:szCs w:val="24"/>
          <w:lang w:val="bg-BG"/>
        </w:rPr>
        <w:t>(</w:t>
      </w:r>
      <w:r w:rsidR="00171C3E" w:rsidRPr="00FE087A">
        <w:rPr>
          <w:szCs w:val="24"/>
          <w:lang w:val="bg-BG"/>
        </w:rPr>
        <w:t>инвестиция</w:t>
      </w:r>
      <w:r w:rsidR="00DA1A05" w:rsidRPr="00FE087A">
        <w:rPr>
          <w:szCs w:val="24"/>
          <w:lang w:val="bg-BG"/>
        </w:rPr>
        <w:t>та</w:t>
      </w:r>
      <w:r w:rsidR="004D062F" w:rsidRPr="00FE087A">
        <w:rPr>
          <w:szCs w:val="24"/>
          <w:lang w:val="bg-BG"/>
        </w:rPr>
        <w:t xml:space="preserve"> по ПВУ</w:t>
      </w:r>
      <w:r w:rsidR="00171C3E" w:rsidRPr="00FE087A">
        <w:rPr>
          <w:szCs w:val="24"/>
          <w:lang w:val="bg-BG"/>
        </w:rPr>
        <w:t>)</w:t>
      </w:r>
      <w:r w:rsidR="008963B3" w:rsidRPr="00FE087A">
        <w:rPr>
          <w:szCs w:val="24"/>
          <w:lang w:val="bg-BG"/>
        </w:rPr>
        <w:t xml:space="preserve"> </w:t>
      </w:r>
      <w:r w:rsidR="00A133A0" w:rsidRPr="00FE087A">
        <w:rPr>
          <w:szCs w:val="24"/>
          <w:lang w:val="bg-BG"/>
        </w:rPr>
        <w:t xml:space="preserve">с грижата на добър стопанин, </w:t>
      </w:r>
      <w:r w:rsidR="00B92CF6" w:rsidRPr="00FE087A">
        <w:rPr>
          <w:szCs w:val="24"/>
          <w:lang w:val="bg-BG"/>
        </w:rPr>
        <w:t xml:space="preserve">при спазване на </w:t>
      </w:r>
      <w:r w:rsidR="00457A38" w:rsidRPr="00FE087A">
        <w:rPr>
          <w:szCs w:val="24"/>
          <w:lang w:val="bg-BG"/>
        </w:rPr>
        <w:t>принципите за добро финансово управление (икономичност, ефикасност, ефективност и избягване на двойно финансиране)</w:t>
      </w:r>
      <w:r w:rsidR="004D062F" w:rsidRPr="00FE087A">
        <w:rPr>
          <w:szCs w:val="24"/>
          <w:lang w:val="bg-BG"/>
        </w:rPr>
        <w:t>,</w:t>
      </w:r>
      <w:r w:rsidR="00457A38" w:rsidRPr="00FE087A">
        <w:rPr>
          <w:szCs w:val="24"/>
          <w:lang w:val="bg-BG"/>
        </w:rPr>
        <w:t xml:space="preserve"> </w:t>
      </w:r>
      <w:r w:rsidR="00B26E60" w:rsidRPr="00FE087A">
        <w:rPr>
          <w:szCs w:val="24"/>
          <w:lang w:val="bg-BG"/>
        </w:rPr>
        <w:t>свободна конкуренция, равно третиране, публичност и недопускане на дискриминация</w:t>
      </w:r>
      <w:r w:rsidR="00457A38" w:rsidRPr="00FE087A">
        <w:rPr>
          <w:szCs w:val="24"/>
          <w:lang w:val="bg-BG"/>
        </w:rPr>
        <w:t xml:space="preserve">, </w:t>
      </w:r>
      <w:r w:rsidR="0044449C" w:rsidRPr="00FE087A">
        <w:rPr>
          <w:szCs w:val="24"/>
          <w:lang w:val="bg-BG"/>
        </w:rPr>
        <w:t>съобразно</w:t>
      </w:r>
      <w:r w:rsidR="00457A38" w:rsidRPr="00FE087A">
        <w:rPr>
          <w:szCs w:val="24"/>
          <w:lang w:val="bg-BG"/>
        </w:rPr>
        <w:t xml:space="preserve"> най-добрите практики в съответната област и в съответствие с настоящия договор</w:t>
      </w:r>
      <w:r w:rsidR="00FD0F40" w:rsidRPr="00FE087A">
        <w:rPr>
          <w:szCs w:val="24"/>
          <w:lang w:val="bg-BG"/>
        </w:rPr>
        <w:t>.</w:t>
      </w:r>
      <w:r w:rsidR="00056FE5" w:rsidRPr="00FE087A">
        <w:rPr>
          <w:szCs w:val="24"/>
          <w:lang w:val="bg-BG"/>
        </w:rPr>
        <w:t xml:space="preserve"> </w:t>
      </w:r>
      <w:r w:rsidR="00EC65F2" w:rsidRPr="00FE087A">
        <w:rPr>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rsidR="00D173AC" w:rsidRPr="00FE087A" w:rsidRDefault="00056F38" w:rsidP="003A1C2C">
      <w:pPr>
        <w:spacing w:after="120" w:line="276" w:lineRule="auto"/>
        <w:rPr>
          <w:szCs w:val="24"/>
          <w:lang w:val="bg-BG"/>
        </w:rPr>
      </w:pPr>
      <w:r w:rsidRPr="00FE087A">
        <w:rPr>
          <w:b/>
          <w:bCs/>
          <w:szCs w:val="24"/>
          <w:lang w:val="bg-BG"/>
        </w:rPr>
        <w:t>1.</w:t>
      </w:r>
      <w:r w:rsidR="00FB1C24" w:rsidRPr="00FE087A">
        <w:rPr>
          <w:b/>
          <w:bCs/>
          <w:szCs w:val="24"/>
          <w:lang w:val="bg-BG"/>
        </w:rPr>
        <w:t>3</w:t>
      </w:r>
      <w:r w:rsidR="00C0424E" w:rsidRPr="00FE087A">
        <w:rPr>
          <w:b/>
          <w:bCs/>
          <w:szCs w:val="24"/>
          <w:lang w:val="bg-BG"/>
        </w:rPr>
        <w:t>.</w:t>
      </w:r>
      <w:r w:rsidRPr="00FE087A">
        <w:rPr>
          <w:szCs w:val="24"/>
          <w:lang w:val="bg-BG"/>
        </w:rPr>
        <w:t xml:space="preserve"> </w:t>
      </w:r>
      <w:r w:rsidR="00FB1C24" w:rsidRPr="00FE087A">
        <w:rPr>
          <w:szCs w:val="24"/>
          <w:lang w:val="bg-BG"/>
        </w:rPr>
        <w:t xml:space="preserve">Крайният получател и ДФЗ са единствените страни (наричани за краткост “страните”) по договора за финансиране. ДФЗ не се намира в договорни отношения с изпълнителите на крайния получател във връзка с изпълнението на одобрения проект (инвестиция по ПВУ), и само крайният получател е отговорен пред ДФЗ за изпълнението на проекта (инвестицията по ПВУ). </w:t>
      </w:r>
    </w:p>
    <w:p w:rsidR="00673C00" w:rsidRPr="00FE087A" w:rsidRDefault="00056F38" w:rsidP="003A1C2C">
      <w:pPr>
        <w:spacing w:after="120" w:line="276" w:lineRule="auto"/>
        <w:rPr>
          <w:bCs/>
          <w:i/>
          <w:iCs/>
          <w:szCs w:val="24"/>
          <w:lang w:val="bg-BG"/>
        </w:rPr>
      </w:pPr>
      <w:r w:rsidRPr="00FE087A">
        <w:rPr>
          <w:b/>
          <w:bCs/>
          <w:szCs w:val="24"/>
          <w:lang w:val="bg-BG"/>
        </w:rPr>
        <w:t>1.</w:t>
      </w:r>
      <w:r w:rsidR="00FB1C24" w:rsidRPr="00FE087A">
        <w:rPr>
          <w:b/>
          <w:bCs/>
          <w:szCs w:val="24"/>
          <w:lang w:val="bg-BG"/>
        </w:rPr>
        <w:t>4</w:t>
      </w:r>
      <w:r w:rsidR="00C0424E" w:rsidRPr="00FE087A">
        <w:rPr>
          <w:b/>
          <w:bCs/>
          <w:szCs w:val="24"/>
          <w:lang w:val="bg-BG"/>
        </w:rPr>
        <w:t>.</w:t>
      </w:r>
      <w:r w:rsidR="00C0424E" w:rsidRPr="00FE087A">
        <w:rPr>
          <w:szCs w:val="24"/>
          <w:lang w:val="bg-BG"/>
        </w:rPr>
        <w:t xml:space="preserve"> </w:t>
      </w:r>
      <w:r w:rsidR="00673C00" w:rsidRPr="00FE087A">
        <w:rPr>
          <w:szCs w:val="24"/>
          <w:lang w:val="bg-BG"/>
        </w:rPr>
        <w:t>Крайният получател има право да сключва договори с изпълнители за осъществяването на проект</w:t>
      </w:r>
      <w:r w:rsidR="006269C6" w:rsidRPr="00FE087A">
        <w:rPr>
          <w:szCs w:val="24"/>
          <w:lang w:val="bg-BG"/>
        </w:rPr>
        <w:t>а</w:t>
      </w:r>
      <w:r w:rsidR="00673C00" w:rsidRPr="00FE087A">
        <w:rPr>
          <w:szCs w:val="24"/>
          <w:lang w:val="bg-BG"/>
        </w:rPr>
        <w:t xml:space="preserve"> (</w:t>
      </w:r>
      <w:r w:rsidR="00B26E60" w:rsidRPr="00FE087A">
        <w:rPr>
          <w:szCs w:val="24"/>
          <w:lang w:val="bg-BG"/>
        </w:rPr>
        <w:t>инвестиция</w:t>
      </w:r>
      <w:r w:rsidR="006269C6" w:rsidRPr="00FE087A">
        <w:rPr>
          <w:szCs w:val="24"/>
          <w:lang w:val="bg-BG"/>
        </w:rPr>
        <w:t>та</w:t>
      </w:r>
      <w:r w:rsidR="00B26E60" w:rsidRPr="00FE087A">
        <w:rPr>
          <w:szCs w:val="24"/>
          <w:lang w:val="bg-BG"/>
        </w:rPr>
        <w:t xml:space="preserve"> по ПВУ</w:t>
      </w:r>
      <w:r w:rsidR="00673C00" w:rsidRPr="00FE087A">
        <w:rPr>
          <w:szCs w:val="24"/>
          <w:lang w:val="bg-BG"/>
        </w:rPr>
        <w:t>), както това е предвидено в описанието на инвестиция</w:t>
      </w:r>
      <w:r w:rsidR="00D35008" w:rsidRPr="00FE087A">
        <w:rPr>
          <w:szCs w:val="24"/>
          <w:lang w:val="bg-BG"/>
        </w:rPr>
        <w:t>та</w:t>
      </w:r>
      <w:r w:rsidR="00673C00" w:rsidRPr="00FE087A">
        <w:rPr>
          <w:szCs w:val="24"/>
          <w:lang w:val="bg-BG"/>
        </w:rPr>
        <w:t xml:space="preserve"> – Приложение </w:t>
      </w:r>
      <w:r w:rsidR="00252A5F" w:rsidRPr="00FE087A">
        <w:rPr>
          <w:szCs w:val="24"/>
          <w:lang w:val="bg-BG"/>
        </w:rPr>
        <w:t>1</w:t>
      </w:r>
      <w:r w:rsidR="00673C00" w:rsidRPr="00FE087A">
        <w:rPr>
          <w:szCs w:val="24"/>
          <w:lang w:val="bg-BG"/>
        </w:rPr>
        <w:t xml:space="preserve">. </w:t>
      </w:r>
      <w:r w:rsidR="00D35008" w:rsidRPr="00FE087A">
        <w:rPr>
          <w:szCs w:val="24"/>
          <w:lang w:val="bg-BG"/>
        </w:rPr>
        <w:t>В</w:t>
      </w:r>
      <w:r w:rsidR="00673C00" w:rsidRPr="00FE087A">
        <w:rPr>
          <w:szCs w:val="24"/>
          <w:lang w:val="bg-BG"/>
        </w:rPr>
        <w:t xml:space="preserve"> тези случаи </w:t>
      </w:r>
      <w:r w:rsidR="00890EC6" w:rsidRPr="00FE087A">
        <w:rPr>
          <w:bCs/>
          <w:szCs w:val="24"/>
          <w:lang w:val="bg-BG"/>
        </w:rPr>
        <w:t>к</w:t>
      </w:r>
      <w:r w:rsidR="00673C00" w:rsidRPr="00FE087A">
        <w:rPr>
          <w:szCs w:val="24"/>
          <w:lang w:val="bg-BG"/>
        </w:rPr>
        <w:t>райният получател се задължава да прилага</w:t>
      </w:r>
      <w:r w:rsidR="00CA6C2E" w:rsidRPr="00FE087A">
        <w:rPr>
          <w:szCs w:val="24"/>
          <w:lang w:val="bg-BG"/>
        </w:rPr>
        <w:t xml:space="preserve"> </w:t>
      </w:r>
      <w:r w:rsidR="00673C00" w:rsidRPr="00FE087A">
        <w:rPr>
          <w:iCs/>
          <w:szCs w:val="24"/>
          <w:lang w:val="bg-BG"/>
        </w:rPr>
        <w:t xml:space="preserve">специфичните изисквания на </w:t>
      </w:r>
      <w:r w:rsidR="00FB1C24" w:rsidRPr="00FE087A">
        <w:rPr>
          <w:iCs/>
          <w:szCs w:val="24"/>
          <w:lang w:val="bg-BG"/>
        </w:rPr>
        <w:t>ДФЗ</w:t>
      </w:r>
      <w:r w:rsidR="00673C00" w:rsidRPr="00FE087A">
        <w:rPr>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FE087A">
        <w:rPr>
          <w:iCs/>
          <w:szCs w:val="24"/>
          <w:lang w:val="bg-BG"/>
        </w:rPr>
        <w:t xml:space="preserve">договора за финансиране и/или </w:t>
      </w:r>
      <w:r w:rsidR="00673C00" w:rsidRPr="00FE087A">
        <w:rPr>
          <w:iCs/>
          <w:szCs w:val="24"/>
          <w:lang w:val="bg-BG"/>
        </w:rPr>
        <w:t>в Ръководството за изпълнение на инвестициите по чл. 31 от ПМС № 114/2022 г</w:t>
      </w:r>
      <w:r w:rsidR="00FB1C24" w:rsidRPr="00FE087A">
        <w:rPr>
          <w:iCs/>
          <w:szCs w:val="24"/>
          <w:lang w:val="bg-BG"/>
        </w:rPr>
        <w:t>.</w:t>
      </w:r>
    </w:p>
    <w:p w:rsidR="00B27AD6" w:rsidRPr="00FE087A" w:rsidRDefault="00056F38" w:rsidP="003A1C2C">
      <w:pPr>
        <w:spacing w:after="120" w:line="276" w:lineRule="auto"/>
        <w:rPr>
          <w:bCs/>
          <w:szCs w:val="24"/>
          <w:lang w:val="bg-BG"/>
        </w:rPr>
      </w:pPr>
      <w:r w:rsidRPr="00FE087A">
        <w:rPr>
          <w:b/>
          <w:szCs w:val="24"/>
          <w:lang w:val="bg-BG"/>
        </w:rPr>
        <w:t>1.</w:t>
      </w:r>
      <w:r w:rsidR="00FB1C24" w:rsidRPr="00FE087A">
        <w:rPr>
          <w:b/>
          <w:szCs w:val="24"/>
          <w:lang w:val="bg-BG"/>
        </w:rPr>
        <w:t>5</w:t>
      </w:r>
      <w:r w:rsidR="00C0424E" w:rsidRPr="00FE087A">
        <w:rPr>
          <w:b/>
          <w:szCs w:val="24"/>
          <w:lang w:val="bg-BG"/>
        </w:rPr>
        <w:t>.</w:t>
      </w:r>
      <w:r w:rsidRPr="00FE087A">
        <w:rPr>
          <w:bCs/>
          <w:szCs w:val="24"/>
          <w:lang w:val="bg-BG"/>
        </w:rPr>
        <w:t xml:space="preserve"> </w:t>
      </w:r>
      <w:r w:rsidR="00B27AD6" w:rsidRPr="00FE087A">
        <w:rPr>
          <w:bCs/>
          <w:szCs w:val="24"/>
          <w:lang w:val="bg-BG"/>
        </w:rPr>
        <w:t xml:space="preserve">Крайният получател се задължава да спазва, по време и след приключване изпълнението на </w:t>
      </w:r>
      <w:r w:rsidR="00A87954" w:rsidRPr="00FE087A">
        <w:rPr>
          <w:bCs/>
          <w:szCs w:val="24"/>
          <w:lang w:val="bg-BG"/>
        </w:rPr>
        <w:t xml:space="preserve">проекта (одобрената </w:t>
      </w:r>
      <w:r w:rsidR="00B27AD6" w:rsidRPr="00FE087A">
        <w:rPr>
          <w:bCs/>
          <w:szCs w:val="24"/>
          <w:lang w:val="bg-BG"/>
        </w:rPr>
        <w:t>инвестиция</w:t>
      </w:r>
      <w:r w:rsidR="00A87954" w:rsidRPr="00FE087A">
        <w:rPr>
          <w:bCs/>
          <w:szCs w:val="24"/>
          <w:lang w:val="bg-BG"/>
        </w:rPr>
        <w:t xml:space="preserve"> по ПВУ)</w:t>
      </w:r>
      <w:r w:rsidR="00B27AD6" w:rsidRPr="00FE087A">
        <w:rPr>
          <w:bCs/>
          <w:szCs w:val="24"/>
          <w:lang w:val="bg-BG"/>
        </w:rPr>
        <w:t xml:space="preserve">, всички изисквания на приложимия </w:t>
      </w:r>
      <w:r w:rsidR="00890EC6" w:rsidRPr="00FE087A">
        <w:rPr>
          <w:bCs/>
          <w:szCs w:val="24"/>
          <w:lang w:val="bg-BG"/>
        </w:rPr>
        <w:t xml:space="preserve">към инвестицията </w:t>
      </w:r>
      <w:r w:rsidR="00B27AD6" w:rsidRPr="00FE087A">
        <w:rPr>
          <w:bCs/>
          <w:szCs w:val="24"/>
          <w:lang w:val="bg-BG"/>
        </w:rPr>
        <w:t xml:space="preserve">режим </w:t>
      </w:r>
      <w:r w:rsidR="00B55E6D" w:rsidRPr="00FE087A">
        <w:rPr>
          <w:bCs/>
          <w:szCs w:val="24"/>
          <w:lang w:val="bg-BG"/>
        </w:rPr>
        <w:t xml:space="preserve">на </w:t>
      </w:r>
      <w:r w:rsidR="00B27AD6" w:rsidRPr="00FE087A">
        <w:rPr>
          <w:bCs/>
          <w:szCs w:val="24"/>
          <w:lang w:val="bg-BG"/>
        </w:rPr>
        <w:t xml:space="preserve">държавна помощ, и носи пълната отговорност за тяхното неспазване. Изпълнението на това задължение ще бъде проверявано от </w:t>
      </w:r>
      <w:r w:rsidR="007B5D19" w:rsidRPr="00FE087A">
        <w:rPr>
          <w:bCs/>
          <w:szCs w:val="24"/>
          <w:lang w:val="bg-BG"/>
        </w:rPr>
        <w:t xml:space="preserve">ДФЗ </w:t>
      </w:r>
      <w:r w:rsidR="00B27AD6" w:rsidRPr="00FE087A">
        <w:rPr>
          <w:bCs/>
          <w:szCs w:val="24"/>
          <w:lang w:val="bg-BG"/>
        </w:rPr>
        <w:t xml:space="preserve">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FE087A">
        <w:rPr>
          <w:bCs/>
          <w:szCs w:val="24"/>
          <w:lang w:val="bg-BG"/>
        </w:rPr>
        <w:t>чл. 9</w:t>
      </w:r>
      <w:r w:rsidR="00B27AD6" w:rsidRPr="00FE087A">
        <w:rPr>
          <w:bCs/>
          <w:szCs w:val="24"/>
          <w:lang w:val="bg-BG"/>
        </w:rPr>
        <w:t>.</w:t>
      </w:r>
      <w:r w:rsidR="00206E32" w:rsidRPr="00FE087A">
        <w:rPr>
          <w:bCs/>
          <w:szCs w:val="24"/>
          <w:lang w:val="bg-BG"/>
        </w:rPr>
        <w:t>7</w:t>
      </w:r>
      <w:r w:rsidR="00B27AD6" w:rsidRPr="00FE087A">
        <w:rPr>
          <w:bCs/>
          <w:szCs w:val="24"/>
          <w:lang w:val="bg-BG"/>
        </w:rPr>
        <w:t xml:space="preserve">, крайният </w:t>
      </w:r>
      <w:r w:rsidR="00B27AD6" w:rsidRPr="00FE087A">
        <w:rPr>
          <w:bCs/>
          <w:szCs w:val="24"/>
          <w:lang w:val="bg-BG"/>
        </w:rPr>
        <w:lastRenderedPageBreak/>
        <w:t>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rsidR="00B636BB" w:rsidRPr="00FE087A" w:rsidRDefault="00B636BB" w:rsidP="003A1C2C">
      <w:pPr>
        <w:spacing w:after="120" w:line="276" w:lineRule="auto"/>
        <w:rPr>
          <w:b/>
          <w:bCs/>
          <w:szCs w:val="24"/>
          <w:lang w:val="bg-BG"/>
        </w:rPr>
      </w:pPr>
      <w:r w:rsidRPr="00FE087A">
        <w:rPr>
          <w:b/>
          <w:szCs w:val="24"/>
          <w:lang w:val="bg-BG"/>
        </w:rPr>
        <w:t>1.</w:t>
      </w:r>
      <w:r w:rsidR="00FB1C24" w:rsidRPr="00FE087A">
        <w:rPr>
          <w:b/>
          <w:szCs w:val="24"/>
          <w:lang w:val="bg-BG"/>
        </w:rPr>
        <w:t>6</w:t>
      </w:r>
      <w:r w:rsidRPr="00FE087A">
        <w:rPr>
          <w:b/>
          <w:szCs w:val="24"/>
          <w:lang w:val="bg-BG"/>
        </w:rPr>
        <w:t>.</w:t>
      </w:r>
      <w:r w:rsidRPr="00FE087A">
        <w:rPr>
          <w:bCs/>
          <w:szCs w:val="24"/>
          <w:lang w:val="bg-BG"/>
        </w:rPr>
        <w:t xml:space="preserve"> </w:t>
      </w:r>
      <w:r w:rsidRPr="00FE087A">
        <w:rPr>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r w:rsidR="00D173AC" w:rsidRPr="00FE087A">
        <w:rPr>
          <w:szCs w:val="24"/>
          <w:lang w:val="bg-BG"/>
        </w:rPr>
        <w:t xml:space="preserve"> на Европейския парламент и на Съвета от 12 февруари 2021 година за създаване на Механизъм за възстановяване и устойчивост (OB L 57 от 18.2.2021 г.), наричан по-нататък „Регламент (ЕС) 2021/241“</w:t>
      </w:r>
      <w:r w:rsidRPr="00FE087A">
        <w:rPr>
          <w:szCs w:val="24"/>
          <w:lang w:val="bg-BG"/>
        </w:rPr>
        <w:t>.</w:t>
      </w:r>
    </w:p>
    <w:p w:rsidR="00673C00" w:rsidRPr="00FE087A" w:rsidRDefault="00056F38" w:rsidP="003A1C2C">
      <w:pPr>
        <w:spacing w:after="120" w:line="276" w:lineRule="auto"/>
        <w:rPr>
          <w:b/>
          <w:szCs w:val="24"/>
          <w:lang w:val="bg-BG"/>
        </w:rPr>
      </w:pPr>
      <w:r w:rsidRPr="00FE087A">
        <w:rPr>
          <w:b/>
          <w:bCs/>
          <w:szCs w:val="24"/>
          <w:lang w:val="bg-BG"/>
        </w:rPr>
        <w:t>1.</w:t>
      </w:r>
      <w:r w:rsidR="00FB1C24" w:rsidRPr="00FE087A">
        <w:rPr>
          <w:b/>
          <w:bCs/>
          <w:szCs w:val="24"/>
          <w:lang w:val="bg-BG"/>
        </w:rPr>
        <w:t>7</w:t>
      </w:r>
      <w:r w:rsidR="00C0424E" w:rsidRPr="00FE087A">
        <w:rPr>
          <w:b/>
          <w:bCs/>
          <w:szCs w:val="24"/>
          <w:lang w:val="bg-BG"/>
        </w:rPr>
        <w:t>.</w:t>
      </w:r>
      <w:r w:rsidR="00C0424E" w:rsidRPr="00FE087A">
        <w:rPr>
          <w:szCs w:val="24"/>
          <w:lang w:val="bg-BG"/>
        </w:rPr>
        <w:t xml:space="preserve"> </w:t>
      </w:r>
      <w:r w:rsidR="00673C00" w:rsidRPr="00FE087A">
        <w:rPr>
          <w:szCs w:val="24"/>
          <w:lang w:val="bg-BG"/>
        </w:rPr>
        <w:t>Крайният получател гарантира, че условията, по членове</w:t>
      </w:r>
      <w:r w:rsidR="00467D6B" w:rsidRPr="00FE087A">
        <w:rPr>
          <w:szCs w:val="24"/>
          <w:lang w:val="bg-BG"/>
        </w:rPr>
        <w:t xml:space="preserve"> </w:t>
      </w:r>
      <w:r w:rsidR="00D173AC" w:rsidRPr="00FE087A">
        <w:rPr>
          <w:szCs w:val="24"/>
          <w:lang w:val="bg-BG"/>
        </w:rPr>
        <w:t xml:space="preserve">2, 4.2, 7, 9, 15, 16 и 20.2 буква „i“ </w:t>
      </w:r>
      <w:r w:rsidR="00673C00" w:rsidRPr="00FE087A">
        <w:rPr>
          <w:szCs w:val="24"/>
          <w:lang w:val="bg-BG"/>
        </w:rPr>
        <w:t xml:space="preserve"> </w:t>
      </w:r>
      <w:r w:rsidR="000921DC" w:rsidRPr="00FE087A">
        <w:rPr>
          <w:szCs w:val="24"/>
          <w:lang w:val="bg-BG"/>
        </w:rPr>
        <w:t xml:space="preserve">се отнасят и </w:t>
      </w:r>
      <w:r w:rsidR="00673C00" w:rsidRPr="00FE087A">
        <w:rPr>
          <w:szCs w:val="24"/>
          <w:lang w:val="bg-BG"/>
        </w:rPr>
        <w:t>до всички негови изпълнители. Той е длъжен да включи разпоредби в този смисъл в договорите, които сключва с тези лица.</w:t>
      </w:r>
      <w:r w:rsidR="00FB1C24" w:rsidRPr="00FE087A">
        <w:rPr>
          <w:szCs w:val="24"/>
          <w:lang w:val="bg-BG"/>
        </w:rPr>
        <w:t xml:space="preserve"> </w:t>
      </w:r>
    </w:p>
    <w:p w:rsidR="00DE65BE" w:rsidRPr="00FE087A" w:rsidRDefault="00DE65BE" w:rsidP="003A1C2C">
      <w:pPr>
        <w:pStyle w:val="Heading1"/>
        <w:spacing w:before="0" w:after="120" w:line="276" w:lineRule="auto"/>
        <w:rPr>
          <w:szCs w:val="24"/>
          <w:lang w:val="bg-BG"/>
        </w:rPr>
      </w:pPr>
      <w:bookmarkStart w:id="5" w:name="_Toc41300138"/>
      <w:bookmarkStart w:id="6" w:name="_Toc41303345"/>
      <w:bookmarkStart w:id="7" w:name="_Ref41304489"/>
      <w:bookmarkStart w:id="8" w:name="_Toc173497337"/>
      <w:bookmarkStart w:id="9" w:name="_Toc173502787"/>
    </w:p>
    <w:p w:rsidR="00FD0F40" w:rsidRPr="00FE087A" w:rsidRDefault="00C31BB4" w:rsidP="003A1C2C">
      <w:pPr>
        <w:pStyle w:val="Heading1"/>
        <w:spacing w:before="0" w:after="120" w:line="276" w:lineRule="auto"/>
        <w:rPr>
          <w:smallCaps/>
          <w:szCs w:val="24"/>
          <w:lang w:val="bg-BG"/>
        </w:rPr>
      </w:pPr>
      <w:bookmarkStart w:id="10" w:name="_Toc110605520"/>
      <w:r w:rsidRPr="00FE087A">
        <w:rPr>
          <w:szCs w:val="24"/>
          <w:lang w:val="bg-BG"/>
        </w:rPr>
        <w:t xml:space="preserve">Член </w:t>
      </w:r>
      <w:r w:rsidR="00090094" w:rsidRPr="00FE087A">
        <w:rPr>
          <w:szCs w:val="24"/>
          <w:lang w:val="bg-BG"/>
        </w:rPr>
        <w:t>2</w:t>
      </w:r>
      <w:r w:rsidR="00080910" w:rsidRPr="00FE087A">
        <w:rPr>
          <w:szCs w:val="24"/>
          <w:lang w:val="bg-BG"/>
        </w:rPr>
        <w:t>.</w:t>
      </w:r>
      <w:r w:rsidR="00FD0F40" w:rsidRPr="00FE087A">
        <w:rPr>
          <w:szCs w:val="24"/>
          <w:lang w:val="bg-BG"/>
        </w:rPr>
        <w:t xml:space="preserve"> </w:t>
      </w:r>
      <w:bookmarkEnd w:id="5"/>
      <w:bookmarkEnd w:id="6"/>
      <w:bookmarkEnd w:id="7"/>
      <w:r w:rsidRPr="00FE087A">
        <w:rPr>
          <w:szCs w:val="24"/>
          <w:lang w:val="bg-BG"/>
        </w:rPr>
        <w:t>Отговорност</w:t>
      </w:r>
      <w:bookmarkEnd w:id="8"/>
      <w:bookmarkEnd w:id="9"/>
      <w:bookmarkEnd w:id="10"/>
    </w:p>
    <w:p w:rsidR="00FD0F40" w:rsidRPr="00FE087A" w:rsidRDefault="00390EE0" w:rsidP="003A1C2C">
      <w:pPr>
        <w:spacing w:after="120" w:line="276" w:lineRule="auto"/>
        <w:rPr>
          <w:szCs w:val="24"/>
          <w:lang w:val="bg-BG"/>
        </w:rPr>
      </w:pPr>
      <w:r w:rsidRPr="00FE087A">
        <w:rPr>
          <w:b/>
          <w:bCs/>
          <w:szCs w:val="24"/>
          <w:lang w:val="bg-BG"/>
        </w:rPr>
        <w:t>2.1</w:t>
      </w:r>
      <w:r w:rsidR="00C0424E" w:rsidRPr="00FE087A">
        <w:rPr>
          <w:b/>
          <w:bCs/>
          <w:szCs w:val="24"/>
          <w:lang w:val="bg-BG"/>
        </w:rPr>
        <w:t>.</w:t>
      </w:r>
      <w:r w:rsidR="00C0424E" w:rsidRPr="00FE087A">
        <w:rPr>
          <w:szCs w:val="24"/>
          <w:lang w:val="bg-BG"/>
        </w:rPr>
        <w:t xml:space="preserve"> </w:t>
      </w:r>
      <w:r w:rsidR="00FB1C24" w:rsidRPr="00FE087A">
        <w:rPr>
          <w:szCs w:val="24"/>
          <w:lang w:val="bg-BG"/>
        </w:rPr>
        <w:t xml:space="preserve">ДФЗ </w:t>
      </w:r>
      <w:r w:rsidR="00A86864" w:rsidRPr="00FE087A">
        <w:rPr>
          <w:szCs w:val="24"/>
          <w:lang w:val="bg-BG"/>
        </w:rPr>
        <w:t xml:space="preserve">не </w:t>
      </w:r>
      <w:r w:rsidR="00375642" w:rsidRPr="00FE087A">
        <w:rPr>
          <w:szCs w:val="24"/>
          <w:lang w:val="bg-BG"/>
        </w:rPr>
        <w:t xml:space="preserve">носи отговорност </w:t>
      </w:r>
      <w:r w:rsidR="00A86864" w:rsidRPr="00FE087A">
        <w:rPr>
          <w:szCs w:val="24"/>
          <w:lang w:val="bg-BG"/>
        </w:rPr>
        <w:t>за</w:t>
      </w:r>
      <w:r w:rsidR="00375642" w:rsidRPr="00FE087A">
        <w:rPr>
          <w:szCs w:val="24"/>
          <w:lang w:val="bg-BG"/>
        </w:rPr>
        <w:t xml:space="preserve"> </w:t>
      </w:r>
      <w:r w:rsidR="00B51EB9" w:rsidRPr="00FE087A">
        <w:rPr>
          <w:szCs w:val="24"/>
          <w:lang w:val="bg-BG"/>
        </w:rPr>
        <w:t>вреди</w:t>
      </w:r>
      <w:r w:rsidR="001C5F98" w:rsidRPr="00FE087A">
        <w:rPr>
          <w:szCs w:val="24"/>
          <w:lang w:val="bg-BG"/>
        </w:rPr>
        <w:t>,</w:t>
      </w:r>
      <w:r w:rsidR="00B51EB9" w:rsidRPr="00FE087A">
        <w:rPr>
          <w:szCs w:val="24"/>
          <w:lang w:val="bg-BG"/>
        </w:rPr>
        <w:t xml:space="preserve"> </w:t>
      </w:r>
      <w:r w:rsidR="00375642" w:rsidRPr="00FE087A">
        <w:rPr>
          <w:szCs w:val="24"/>
          <w:lang w:val="bg-BG"/>
        </w:rPr>
        <w:t xml:space="preserve">нанесени на </w:t>
      </w:r>
      <w:r w:rsidR="00A86864" w:rsidRPr="00FE087A">
        <w:rPr>
          <w:szCs w:val="24"/>
          <w:lang w:val="bg-BG"/>
        </w:rPr>
        <w:t xml:space="preserve">служителите или имуществото на </w:t>
      </w:r>
      <w:r w:rsidR="00A87954" w:rsidRPr="00FE087A">
        <w:rPr>
          <w:szCs w:val="24"/>
          <w:lang w:val="bg-BG"/>
        </w:rPr>
        <w:t>к</w:t>
      </w:r>
      <w:r w:rsidR="00E15284" w:rsidRPr="00FE087A">
        <w:rPr>
          <w:szCs w:val="24"/>
          <w:lang w:val="bg-BG"/>
        </w:rPr>
        <w:t>райния получател</w:t>
      </w:r>
      <w:r w:rsidR="00A86864" w:rsidRPr="00FE087A">
        <w:rPr>
          <w:szCs w:val="24"/>
          <w:lang w:val="bg-BG"/>
        </w:rPr>
        <w:t xml:space="preserve"> по време на изпълнение на </w:t>
      </w:r>
      <w:r w:rsidR="00A87954" w:rsidRPr="00FE087A">
        <w:rPr>
          <w:szCs w:val="24"/>
          <w:lang w:val="bg-BG"/>
        </w:rPr>
        <w:t>проекта (</w:t>
      </w:r>
      <w:r w:rsidR="00E15284" w:rsidRPr="00FE087A">
        <w:rPr>
          <w:szCs w:val="24"/>
          <w:lang w:val="bg-BG"/>
        </w:rPr>
        <w:t>инвестиция</w:t>
      </w:r>
      <w:r w:rsidR="00080910" w:rsidRPr="00FE087A">
        <w:rPr>
          <w:szCs w:val="24"/>
          <w:lang w:val="bg-BG"/>
        </w:rPr>
        <w:t>та</w:t>
      </w:r>
      <w:r w:rsidR="00D639C2" w:rsidRPr="00FE087A">
        <w:rPr>
          <w:szCs w:val="24"/>
          <w:lang w:val="bg-BG"/>
        </w:rPr>
        <w:t xml:space="preserve"> </w:t>
      </w:r>
      <w:r w:rsidR="00A87954" w:rsidRPr="00FE087A">
        <w:rPr>
          <w:szCs w:val="24"/>
          <w:lang w:val="bg-BG"/>
        </w:rPr>
        <w:t xml:space="preserve">по ПВУ) </w:t>
      </w:r>
      <w:r w:rsidR="00A86864" w:rsidRPr="00FE087A">
        <w:rPr>
          <w:szCs w:val="24"/>
          <w:lang w:val="bg-BG"/>
        </w:rPr>
        <w:t xml:space="preserve">или като последица от </w:t>
      </w:r>
      <w:r w:rsidR="00D639C2" w:rsidRPr="00FE087A">
        <w:rPr>
          <w:szCs w:val="24"/>
          <w:lang w:val="bg-BG"/>
        </w:rPr>
        <w:t>него</w:t>
      </w:r>
      <w:r w:rsidR="00FD0F40" w:rsidRPr="00FE087A">
        <w:rPr>
          <w:szCs w:val="24"/>
          <w:lang w:val="bg-BG"/>
        </w:rPr>
        <w:t>.</w:t>
      </w:r>
    </w:p>
    <w:p w:rsidR="00FD0F40" w:rsidRPr="00FE087A" w:rsidRDefault="00390EE0" w:rsidP="003A1C2C">
      <w:pPr>
        <w:spacing w:after="120" w:line="276" w:lineRule="auto"/>
        <w:rPr>
          <w:szCs w:val="24"/>
          <w:lang w:val="bg-BG"/>
        </w:rPr>
      </w:pPr>
      <w:r w:rsidRPr="00FE087A">
        <w:rPr>
          <w:b/>
          <w:bCs/>
          <w:szCs w:val="24"/>
          <w:lang w:val="bg-BG"/>
        </w:rPr>
        <w:t>2.2.</w:t>
      </w:r>
      <w:r w:rsidR="00C0424E" w:rsidRPr="00FE087A">
        <w:rPr>
          <w:szCs w:val="24"/>
          <w:lang w:val="bg-BG"/>
        </w:rPr>
        <w:t xml:space="preserve"> </w:t>
      </w:r>
      <w:r w:rsidR="00EC7DD7" w:rsidRPr="00FE087A">
        <w:rPr>
          <w:szCs w:val="24"/>
          <w:lang w:val="bg-BG"/>
        </w:rPr>
        <w:t>Крайният получател</w:t>
      </w:r>
      <w:r w:rsidR="00D639C2" w:rsidRPr="00FE087A">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FE087A">
        <w:rPr>
          <w:szCs w:val="24"/>
          <w:lang w:val="bg-BG"/>
        </w:rPr>
        <w:t>проект</w:t>
      </w:r>
      <w:r w:rsidR="00A87954" w:rsidRPr="00FE087A">
        <w:rPr>
          <w:szCs w:val="24"/>
          <w:lang w:val="bg-BG"/>
        </w:rPr>
        <w:t>а</w:t>
      </w:r>
      <w:r w:rsidR="00171C3E" w:rsidRPr="00FE087A">
        <w:rPr>
          <w:szCs w:val="24"/>
          <w:lang w:val="bg-BG"/>
        </w:rPr>
        <w:t xml:space="preserve"> (</w:t>
      </w:r>
      <w:r w:rsidR="00B26E60" w:rsidRPr="00FE087A">
        <w:rPr>
          <w:szCs w:val="24"/>
          <w:lang w:val="bg-BG"/>
        </w:rPr>
        <w:t>инвестиция</w:t>
      </w:r>
      <w:r w:rsidR="00A87954" w:rsidRPr="00FE087A">
        <w:rPr>
          <w:szCs w:val="24"/>
          <w:lang w:val="bg-BG"/>
        </w:rPr>
        <w:t>та</w:t>
      </w:r>
      <w:r w:rsidR="00B26E60" w:rsidRPr="00FE087A">
        <w:rPr>
          <w:szCs w:val="24"/>
          <w:lang w:val="bg-BG"/>
        </w:rPr>
        <w:t xml:space="preserve"> по ПВУ</w:t>
      </w:r>
      <w:r w:rsidR="00171C3E" w:rsidRPr="00FE087A">
        <w:rPr>
          <w:szCs w:val="24"/>
          <w:lang w:val="bg-BG"/>
        </w:rPr>
        <w:t>)</w:t>
      </w:r>
      <w:r w:rsidR="00D639C2" w:rsidRPr="00FE087A">
        <w:rPr>
          <w:szCs w:val="24"/>
          <w:lang w:val="bg-BG"/>
        </w:rPr>
        <w:t xml:space="preserve"> или като последица от </w:t>
      </w:r>
      <w:r w:rsidR="00080910" w:rsidRPr="00FE087A">
        <w:rPr>
          <w:szCs w:val="24"/>
          <w:lang w:val="bg-BG"/>
        </w:rPr>
        <w:t>това</w:t>
      </w:r>
      <w:r w:rsidR="00FD0F40" w:rsidRPr="00FE087A">
        <w:rPr>
          <w:szCs w:val="24"/>
          <w:lang w:val="bg-BG"/>
        </w:rPr>
        <w:t xml:space="preserve">. </w:t>
      </w:r>
      <w:r w:rsidR="0043271E" w:rsidRPr="00FE087A">
        <w:rPr>
          <w:szCs w:val="24"/>
          <w:lang w:val="bg-BG"/>
        </w:rPr>
        <w:t xml:space="preserve"> </w:t>
      </w:r>
      <w:r w:rsidR="00FB1C24" w:rsidRPr="00FE087A">
        <w:rPr>
          <w:szCs w:val="24"/>
          <w:lang w:val="bg-BG"/>
        </w:rPr>
        <w:t xml:space="preserve">ДФЗ </w:t>
      </w:r>
      <w:r w:rsidR="00B12C22" w:rsidRPr="00FE087A">
        <w:rPr>
          <w:szCs w:val="24"/>
          <w:lang w:val="bg-BG"/>
        </w:rPr>
        <w:t xml:space="preserve">не носи </w:t>
      </w:r>
      <w:r w:rsidR="0043271E" w:rsidRPr="00FE087A">
        <w:rPr>
          <w:szCs w:val="24"/>
          <w:lang w:val="bg-BG"/>
        </w:rPr>
        <w:t>отговорност, произтичащата от искове или жалби</w:t>
      </w:r>
      <w:r w:rsidR="00B12C22" w:rsidRPr="00FE087A">
        <w:rPr>
          <w:szCs w:val="24"/>
          <w:lang w:val="bg-BG"/>
        </w:rPr>
        <w:t xml:space="preserve"> вследствие</w:t>
      </w:r>
      <w:r w:rsidR="0043271E" w:rsidRPr="00FE087A">
        <w:rPr>
          <w:szCs w:val="24"/>
          <w:lang w:val="bg-BG"/>
        </w:rPr>
        <w:t xml:space="preserve"> нарушение на нормативни изисквания от страна на </w:t>
      </w:r>
      <w:r w:rsidR="00A87954" w:rsidRPr="00FE087A">
        <w:rPr>
          <w:szCs w:val="24"/>
          <w:lang w:val="bg-BG"/>
        </w:rPr>
        <w:t>к</w:t>
      </w:r>
      <w:r w:rsidR="00E15284" w:rsidRPr="00FE087A">
        <w:rPr>
          <w:szCs w:val="24"/>
          <w:lang w:val="bg-BG"/>
        </w:rPr>
        <w:t>райния получател</w:t>
      </w:r>
      <w:r w:rsidR="0043271E" w:rsidRPr="00FE087A">
        <w:rPr>
          <w:szCs w:val="24"/>
          <w:lang w:val="bg-BG"/>
        </w:rPr>
        <w:t>, неговите служители или лица, подчинени на неговите служители, или в резултат на нарушение на правата на трет</w:t>
      </w:r>
      <w:r w:rsidR="00E55DFE" w:rsidRPr="00FE087A">
        <w:rPr>
          <w:szCs w:val="24"/>
          <w:lang w:val="bg-BG"/>
        </w:rPr>
        <w:t>о лице</w:t>
      </w:r>
      <w:r w:rsidR="00FD0F40" w:rsidRPr="00FE087A">
        <w:rPr>
          <w:szCs w:val="24"/>
          <w:lang w:val="bg-BG"/>
        </w:rPr>
        <w:t>.</w:t>
      </w:r>
    </w:p>
    <w:p w:rsidR="00DE65BE" w:rsidRPr="00FE087A" w:rsidRDefault="00DE65BE" w:rsidP="003A1C2C">
      <w:pPr>
        <w:pStyle w:val="Heading1"/>
        <w:spacing w:before="0" w:after="120" w:line="276" w:lineRule="auto"/>
        <w:rPr>
          <w:szCs w:val="24"/>
          <w:lang w:val="bg-BG"/>
        </w:rPr>
      </w:pPr>
      <w:bookmarkStart w:id="11" w:name="_Toc41300139"/>
      <w:bookmarkStart w:id="12" w:name="_Toc41303346"/>
      <w:bookmarkStart w:id="13" w:name="_Ref41304501"/>
      <w:bookmarkStart w:id="14" w:name="_Ref41305089"/>
      <w:bookmarkStart w:id="15" w:name="_Toc173497338"/>
      <w:bookmarkStart w:id="16" w:name="_Toc173502788"/>
    </w:p>
    <w:p w:rsidR="00C17BEA" w:rsidRPr="00FE087A" w:rsidRDefault="00C17BEA" w:rsidP="003A1C2C">
      <w:pPr>
        <w:pStyle w:val="Heading1"/>
        <w:spacing w:before="0" w:after="120" w:line="276" w:lineRule="auto"/>
        <w:rPr>
          <w:szCs w:val="24"/>
          <w:lang w:val="bg-BG"/>
        </w:rPr>
      </w:pPr>
      <w:bookmarkStart w:id="17" w:name="_Toc110605521"/>
      <w:r w:rsidRPr="00FE087A">
        <w:rPr>
          <w:szCs w:val="24"/>
          <w:lang w:val="bg-BG"/>
        </w:rPr>
        <w:t xml:space="preserve">Член </w:t>
      </w:r>
      <w:r w:rsidR="00A87954" w:rsidRPr="00FE087A">
        <w:rPr>
          <w:szCs w:val="24"/>
          <w:lang w:val="bg-BG"/>
        </w:rPr>
        <w:t>3.</w:t>
      </w:r>
      <w:r w:rsidRPr="00FE087A">
        <w:rPr>
          <w:szCs w:val="24"/>
          <w:lang w:val="bg-BG"/>
        </w:rPr>
        <w:t xml:space="preserve"> Допустими разходи</w:t>
      </w:r>
      <w:r w:rsidR="00677ED0" w:rsidRPr="00FE087A">
        <w:rPr>
          <w:szCs w:val="24"/>
          <w:lang w:val="bg-BG"/>
        </w:rPr>
        <w:t>,</w:t>
      </w:r>
      <w:r w:rsidRPr="00FE087A">
        <w:rPr>
          <w:szCs w:val="24"/>
          <w:lang w:val="bg-BG"/>
        </w:rPr>
        <w:t xml:space="preserve"> </w:t>
      </w:r>
      <w:r w:rsidR="00677ED0" w:rsidRPr="00FE087A">
        <w:rPr>
          <w:szCs w:val="24"/>
          <w:lang w:val="bg-BG"/>
        </w:rPr>
        <w:t>данък</w:t>
      </w:r>
      <w:r w:rsidRPr="00FE087A">
        <w:rPr>
          <w:szCs w:val="24"/>
          <w:lang w:val="bg-BG"/>
        </w:rPr>
        <w:t xml:space="preserve"> добавена </w:t>
      </w:r>
      <w:r w:rsidR="006C2DA7" w:rsidRPr="00FE087A">
        <w:rPr>
          <w:szCs w:val="24"/>
          <w:lang w:val="bg-BG"/>
        </w:rPr>
        <w:t>стойност</w:t>
      </w:r>
      <w:bookmarkEnd w:id="17"/>
    </w:p>
    <w:p w:rsidR="00C17BEA" w:rsidRPr="00FE087A" w:rsidRDefault="00A87954" w:rsidP="003A1C2C">
      <w:pPr>
        <w:spacing w:after="120" w:line="276" w:lineRule="auto"/>
        <w:rPr>
          <w:szCs w:val="24"/>
          <w:lang w:val="bg-BG"/>
        </w:rPr>
      </w:pPr>
      <w:r w:rsidRPr="00FE087A">
        <w:rPr>
          <w:b/>
          <w:bCs/>
          <w:szCs w:val="24"/>
          <w:lang w:val="bg-BG"/>
        </w:rPr>
        <w:t>3</w:t>
      </w:r>
      <w:r w:rsidR="00C17BEA" w:rsidRPr="00FE087A">
        <w:rPr>
          <w:b/>
          <w:bCs/>
          <w:szCs w:val="24"/>
          <w:lang w:val="bg-BG"/>
        </w:rPr>
        <w:t>.1</w:t>
      </w:r>
      <w:r w:rsidR="00C0424E" w:rsidRPr="00FE087A">
        <w:rPr>
          <w:b/>
          <w:bCs/>
          <w:szCs w:val="24"/>
          <w:lang w:val="bg-BG"/>
        </w:rPr>
        <w:t>.</w:t>
      </w:r>
      <w:r w:rsidR="00C17BEA" w:rsidRPr="00FE087A">
        <w:rPr>
          <w:szCs w:val="24"/>
          <w:lang w:val="bg-BG"/>
        </w:rPr>
        <w:t xml:space="preserve"> Допустими за финансиране по настоящия договор са разходите, които отговарят едновременно на следните условия:</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FE087A">
        <w:rPr>
          <w:szCs w:val="24"/>
          <w:lang w:val="bg-BG"/>
        </w:rPr>
        <w:t>1</w:t>
      </w:r>
      <w:r w:rsidR="00C17BEA" w:rsidRPr="00FE087A">
        <w:rPr>
          <w:szCs w:val="24"/>
          <w:lang w:val="bg-BG"/>
        </w:rPr>
        <w:t>, и се извършват от допустими крайни получатели;</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FE087A">
        <w:rPr>
          <w:szCs w:val="24"/>
          <w:lang w:val="bg-BG"/>
        </w:rPr>
        <w:t>предложение з</w:t>
      </w:r>
      <w:r w:rsidR="00C17BEA" w:rsidRPr="00FE087A">
        <w:rPr>
          <w:szCs w:val="24"/>
          <w:lang w:val="bg-BG"/>
        </w:rPr>
        <w:t>а изпълнение на инвестиция</w:t>
      </w:r>
      <w:r w:rsidR="0025059C" w:rsidRPr="00FE087A">
        <w:rPr>
          <w:szCs w:val="24"/>
          <w:lang w:val="bg-BG"/>
        </w:rPr>
        <w:t>та</w:t>
      </w:r>
      <w:r w:rsidR="00C17BEA" w:rsidRPr="00FE087A">
        <w:rPr>
          <w:szCs w:val="24"/>
          <w:lang w:val="bg-BG"/>
        </w:rPr>
        <w:t xml:space="preserve"> категории разходи;</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 xml:space="preserve">3. разходите не надхвърлят </w:t>
      </w:r>
      <w:r w:rsidR="00CD36D0" w:rsidRPr="00FE087A">
        <w:rPr>
          <w:szCs w:val="24"/>
          <w:lang w:val="bg-BG"/>
        </w:rPr>
        <w:t xml:space="preserve">определените референтни цени и </w:t>
      </w:r>
      <w:r w:rsidR="00C17BEA" w:rsidRPr="00FE087A">
        <w:rPr>
          <w:szCs w:val="24"/>
          <w:lang w:val="bg-BG"/>
        </w:rPr>
        <w:t>праговете за съответната категория, определени в условията за кандидатстване и условията за изпълнение по процедура</w:t>
      </w:r>
      <w:r w:rsidRPr="00FE087A">
        <w:rPr>
          <w:szCs w:val="24"/>
          <w:lang w:val="bg-BG"/>
        </w:rPr>
        <w:t>та за предоставяне на средства от МВУ</w:t>
      </w:r>
      <w:r w:rsidR="00C17BEA" w:rsidRPr="00FE087A">
        <w:rPr>
          <w:szCs w:val="24"/>
          <w:lang w:val="bg-BG"/>
        </w:rPr>
        <w:t xml:space="preserve"> и в одобреното предложение на изпълнение на инвестиция</w:t>
      </w:r>
      <w:r w:rsidR="00CF3417" w:rsidRPr="00FE087A">
        <w:rPr>
          <w:szCs w:val="24"/>
          <w:lang w:val="bg-BG"/>
        </w:rPr>
        <w:t>та</w:t>
      </w:r>
      <w:r w:rsidR="00C17BEA" w:rsidRPr="00FE087A">
        <w:rPr>
          <w:szCs w:val="24"/>
          <w:lang w:val="bg-BG"/>
        </w:rPr>
        <w:t>;</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4. разходите са за реално доставени продукти, извършени услуги, строителни и монтажни работи</w:t>
      </w:r>
      <w:r w:rsidR="00777089" w:rsidRPr="00FE087A">
        <w:rPr>
          <w:szCs w:val="24"/>
          <w:lang w:val="bg-BG"/>
        </w:rPr>
        <w:t>, и са подкрепени от съответни разходооправдателни документи</w:t>
      </w:r>
      <w:r w:rsidR="00F55F42" w:rsidRPr="00FE087A">
        <w:rPr>
          <w:szCs w:val="24"/>
          <w:lang w:val="bg-BG"/>
        </w:rPr>
        <w:t xml:space="preserve"> или други документи с еквивалентна </w:t>
      </w:r>
      <w:r w:rsidR="00F55F42" w:rsidRPr="00FE087A">
        <w:rPr>
          <w:szCs w:val="24"/>
          <w:lang w:val="bg-BG"/>
        </w:rPr>
        <w:lastRenderedPageBreak/>
        <w:t>стойност;</w:t>
      </w:r>
      <w:r w:rsidR="006F336D" w:rsidRPr="00FE087A">
        <w:rPr>
          <w:szCs w:val="24"/>
          <w:lang w:val="bg-BG"/>
        </w:rPr>
        <w:t xml:space="preserve"> </w:t>
      </w:r>
      <w:r w:rsidR="006F336D" w:rsidRPr="00FE087A">
        <w:rPr>
          <w:rStyle w:val="cf01"/>
          <w:rFonts w:ascii="Times New Roman" w:hAnsi="Times New Roman" w:cs="Times New Roman"/>
          <w:sz w:val="24"/>
          <w:szCs w:val="24"/>
          <w:lang w:val="bg-BG"/>
        </w:rPr>
        <w:t xml:space="preserve">в разходооправдателните документи /фактурите/ </w:t>
      </w:r>
      <w:r w:rsidR="0047356E" w:rsidRPr="00FE087A">
        <w:rPr>
          <w:rStyle w:val="cf01"/>
          <w:rFonts w:ascii="Times New Roman" w:hAnsi="Times New Roman" w:cs="Times New Roman"/>
          <w:sz w:val="24"/>
          <w:szCs w:val="24"/>
          <w:lang w:val="bg-BG"/>
        </w:rPr>
        <w:t xml:space="preserve">трябва </w:t>
      </w:r>
      <w:r w:rsidR="006F336D" w:rsidRPr="00FE087A">
        <w:rPr>
          <w:rStyle w:val="cf01"/>
          <w:rFonts w:ascii="Times New Roman" w:hAnsi="Times New Roman" w:cs="Times New Roman"/>
          <w:sz w:val="24"/>
          <w:szCs w:val="24"/>
          <w:lang w:val="bg-BG"/>
        </w:rPr>
        <w:t>да е цитиран номера на договора за финансиране</w:t>
      </w:r>
      <w:r w:rsidR="0047356E" w:rsidRPr="00FE087A">
        <w:rPr>
          <w:rStyle w:val="cf01"/>
          <w:rFonts w:ascii="Times New Roman" w:hAnsi="Times New Roman" w:cs="Times New Roman"/>
          <w:sz w:val="24"/>
          <w:szCs w:val="24"/>
          <w:lang w:val="bg-BG"/>
        </w:rPr>
        <w:t>;</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5. разходите са извършени законосъобразно съгласно приложимото право на Европейския съюз и българското законодателство;</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rsidR="00C17BEA" w:rsidRPr="00FE087A" w:rsidRDefault="00A87954" w:rsidP="003A1C2C">
      <w:pPr>
        <w:spacing w:after="120" w:line="276" w:lineRule="auto"/>
        <w:ind w:left="720"/>
        <w:rPr>
          <w:szCs w:val="24"/>
          <w:lang w:val="bg-BG"/>
        </w:rPr>
      </w:pPr>
      <w:r w:rsidRPr="00FE087A">
        <w:rPr>
          <w:szCs w:val="24"/>
          <w:lang w:val="bg-BG"/>
        </w:rPr>
        <w:t>3.1.</w:t>
      </w:r>
      <w:r w:rsidR="00C17BEA" w:rsidRPr="00FE087A">
        <w:rPr>
          <w:szCs w:val="24"/>
          <w:lang w:val="bg-BG"/>
        </w:rPr>
        <w:t>7</w:t>
      </w:r>
      <w:r w:rsidR="00C0424E" w:rsidRPr="00FE087A">
        <w:rPr>
          <w:szCs w:val="24"/>
          <w:lang w:val="bg-BG"/>
        </w:rPr>
        <w:t>.</w:t>
      </w:r>
      <w:r w:rsidR="00C17BEA" w:rsidRPr="00FE087A">
        <w:rPr>
          <w:szCs w:val="24"/>
          <w:lang w:val="bg-BG"/>
        </w:rPr>
        <w:t xml:space="preserve"> за направените разходи е налична одитна следа;</w:t>
      </w:r>
    </w:p>
    <w:p w:rsidR="00C17BEA" w:rsidRPr="00FE087A" w:rsidRDefault="00A87954" w:rsidP="003A1C2C">
      <w:pPr>
        <w:spacing w:after="120" w:line="276" w:lineRule="auto"/>
        <w:ind w:left="720"/>
        <w:rPr>
          <w:szCs w:val="24"/>
          <w:lang w:val="bg-BG" w:eastAsia="bg-BG"/>
        </w:rPr>
      </w:pPr>
      <w:r w:rsidRPr="00FE087A">
        <w:rPr>
          <w:szCs w:val="24"/>
          <w:lang w:val="bg-BG"/>
        </w:rPr>
        <w:t>3.1.</w:t>
      </w:r>
      <w:r w:rsidR="00C17BEA" w:rsidRPr="00FE087A">
        <w:rPr>
          <w:szCs w:val="24"/>
          <w:lang w:val="bg-BG"/>
        </w:rPr>
        <w:t>8. разходите са съобразени с приложимите правила за предоставяне на държавни помощи.</w:t>
      </w:r>
      <w:r w:rsidR="00C17BEA" w:rsidRPr="00FE087A">
        <w:rPr>
          <w:szCs w:val="24"/>
          <w:lang w:val="bg-BG" w:eastAsia="bg-BG"/>
        </w:rPr>
        <w:t xml:space="preserve"> </w:t>
      </w:r>
    </w:p>
    <w:p w:rsidR="00C17BEA" w:rsidRPr="00FE087A" w:rsidRDefault="00A87954" w:rsidP="003A1C2C">
      <w:pPr>
        <w:spacing w:after="120" w:line="276" w:lineRule="auto"/>
        <w:rPr>
          <w:szCs w:val="24"/>
          <w:lang w:val="bg-BG"/>
        </w:rPr>
      </w:pPr>
      <w:r w:rsidRPr="00FE087A">
        <w:rPr>
          <w:b/>
          <w:bCs/>
          <w:szCs w:val="24"/>
          <w:lang w:val="bg-BG"/>
        </w:rPr>
        <w:t>3</w:t>
      </w:r>
      <w:r w:rsidR="00C17BEA" w:rsidRPr="00FE087A">
        <w:rPr>
          <w:b/>
          <w:bCs/>
          <w:szCs w:val="24"/>
          <w:lang w:val="bg-BG"/>
        </w:rPr>
        <w:t>.2</w:t>
      </w:r>
      <w:r w:rsidR="00734F69" w:rsidRPr="00FE087A">
        <w:rPr>
          <w:b/>
          <w:bCs/>
          <w:szCs w:val="24"/>
          <w:lang w:val="bg-BG"/>
        </w:rPr>
        <w:t>.</w:t>
      </w:r>
      <w:r w:rsidR="00C17BEA" w:rsidRPr="00FE087A">
        <w:rPr>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FE087A">
        <w:rPr>
          <w:szCs w:val="24"/>
          <w:lang w:val="bg-BG"/>
        </w:rPr>
        <w:t>у</w:t>
      </w:r>
      <w:r w:rsidR="00C17BEA" w:rsidRPr="00FE087A">
        <w:rPr>
          <w:szCs w:val="24"/>
          <w:lang w:val="bg-BG"/>
        </w:rPr>
        <w:t xml:space="preserve">словия за кандидатстване и за изпълнение на договори по процедурата за предоставяне на средства </w:t>
      </w:r>
      <w:r w:rsidR="0025059C" w:rsidRPr="00FE087A">
        <w:rPr>
          <w:szCs w:val="24"/>
          <w:lang w:val="bg-BG"/>
        </w:rPr>
        <w:t>от</w:t>
      </w:r>
      <w:r w:rsidR="00C17BEA" w:rsidRPr="00FE087A">
        <w:rPr>
          <w:szCs w:val="24"/>
          <w:lang w:val="bg-BG"/>
        </w:rPr>
        <w:t xml:space="preserve"> МВУ. </w:t>
      </w:r>
    </w:p>
    <w:p w:rsidR="00C17BEA" w:rsidRPr="00FE087A" w:rsidRDefault="00A87954" w:rsidP="003A1C2C">
      <w:pPr>
        <w:spacing w:after="120" w:line="276" w:lineRule="auto"/>
        <w:rPr>
          <w:szCs w:val="24"/>
          <w:lang w:val="bg-BG"/>
        </w:rPr>
      </w:pPr>
      <w:r w:rsidRPr="00FE087A">
        <w:rPr>
          <w:b/>
          <w:bCs/>
          <w:szCs w:val="24"/>
          <w:lang w:val="bg-BG"/>
        </w:rPr>
        <w:t>3</w:t>
      </w:r>
      <w:r w:rsidR="00C17BEA" w:rsidRPr="00FE087A">
        <w:rPr>
          <w:b/>
          <w:bCs/>
          <w:szCs w:val="24"/>
          <w:lang w:val="bg-BG"/>
        </w:rPr>
        <w:t>.3</w:t>
      </w:r>
      <w:r w:rsidR="00734F69" w:rsidRPr="00FE087A">
        <w:rPr>
          <w:b/>
          <w:bCs/>
          <w:szCs w:val="24"/>
          <w:lang w:val="bg-BG"/>
        </w:rPr>
        <w:t>.</w:t>
      </w:r>
      <w:r w:rsidR="00C17BEA" w:rsidRPr="00FE087A">
        <w:rPr>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FE087A">
        <w:rPr>
          <w:szCs w:val="24"/>
          <w:lang w:val="bg-BG"/>
        </w:rPr>
        <w:t xml:space="preserve"> МВУ</w:t>
      </w:r>
      <w:r w:rsidR="00C17BEA" w:rsidRPr="00FE087A">
        <w:rPr>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FE087A">
        <w:rPr>
          <w:szCs w:val="24"/>
          <w:lang w:val="bg-BG"/>
        </w:rPr>
        <w:t>не</w:t>
      </w:r>
      <w:r w:rsidR="00C17BEA" w:rsidRPr="00FE087A">
        <w:rPr>
          <w:szCs w:val="24"/>
          <w:lang w:val="bg-BG"/>
        </w:rPr>
        <w:t xml:space="preserve"> за определянето на ДДС като „възстановим” и следователно недопустим разход</w:t>
      </w:r>
      <w:r w:rsidR="0025059C" w:rsidRPr="00FE087A">
        <w:rPr>
          <w:szCs w:val="24"/>
          <w:lang w:val="bg-BG"/>
        </w:rPr>
        <w:t>,</w:t>
      </w:r>
      <w:r w:rsidR="00C17BEA" w:rsidRPr="00FE087A">
        <w:rPr>
          <w:szCs w:val="24"/>
          <w:lang w:val="bg-BG"/>
        </w:rPr>
        <w:t xml:space="preserve"> или като „невъзстановим” и следователно допустим разход по </w:t>
      </w:r>
      <w:r w:rsidR="00CF3417" w:rsidRPr="00FE087A">
        <w:rPr>
          <w:szCs w:val="24"/>
          <w:lang w:val="bg-BG"/>
        </w:rPr>
        <w:t>М</w:t>
      </w:r>
      <w:r w:rsidR="00C17BEA" w:rsidRPr="00FE087A">
        <w:rPr>
          <w:szCs w:val="24"/>
          <w:lang w:val="bg-BG"/>
        </w:rPr>
        <w:t xml:space="preserve">ВУ. Крайният получател се съгласява компетентният орган по приходите да предоставя информация за него на </w:t>
      </w:r>
      <w:r w:rsidR="007B5D19" w:rsidRPr="00FE087A">
        <w:rPr>
          <w:szCs w:val="24"/>
          <w:lang w:val="bg-BG"/>
        </w:rPr>
        <w:t xml:space="preserve">ДФЗ </w:t>
      </w:r>
      <w:r w:rsidR="00C17BEA" w:rsidRPr="00FE087A">
        <w:rPr>
          <w:szCs w:val="24"/>
          <w:lang w:val="bg-BG"/>
        </w:rPr>
        <w:t>и/или други контролни и одитни органи при поискване.</w:t>
      </w:r>
    </w:p>
    <w:p w:rsidR="00DE65BE" w:rsidRPr="00FE087A" w:rsidRDefault="00DE65BE" w:rsidP="003A1C2C">
      <w:pPr>
        <w:pStyle w:val="Heading1"/>
        <w:spacing w:before="0" w:after="120" w:line="276" w:lineRule="auto"/>
        <w:rPr>
          <w:szCs w:val="24"/>
          <w:lang w:val="bg-BG"/>
        </w:rPr>
      </w:pPr>
    </w:p>
    <w:p w:rsidR="00B765EF" w:rsidRPr="00FE087A" w:rsidRDefault="000634F8" w:rsidP="003A1C2C">
      <w:pPr>
        <w:pStyle w:val="Heading1"/>
        <w:spacing w:before="0" w:after="120" w:line="276" w:lineRule="auto"/>
        <w:rPr>
          <w:szCs w:val="24"/>
          <w:lang w:val="bg-BG"/>
        </w:rPr>
      </w:pPr>
      <w:bookmarkStart w:id="18" w:name="_Toc110605522"/>
      <w:r w:rsidRPr="00FE087A">
        <w:rPr>
          <w:szCs w:val="24"/>
          <w:lang w:val="bg-BG"/>
        </w:rPr>
        <w:t>Член</w:t>
      </w:r>
      <w:r w:rsidR="00390EE0" w:rsidRPr="00FE087A">
        <w:rPr>
          <w:szCs w:val="24"/>
          <w:lang w:val="bg-BG"/>
        </w:rPr>
        <w:t xml:space="preserve"> </w:t>
      </w:r>
      <w:r w:rsidR="00CF3417" w:rsidRPr="00FE087A">
        <w:rPr>
          <w:szCs w:val="24"/>
          <w:lang w:val="bg-BG"/>
        </w:rPr>
        <w:t>4</w:t>
      </w:r>
      <w:r w:rsidR="00390EE0" w:rsidRPr="00FE087A">
        <w:rPr>
          <w:szCs w:val="24"/>
          <w:lang w:val="bg-BG"/>
        </w:rPr>
        <w:t>.</w:t>
      </w:r>
      <w:r w:rsidRPr="00FE087A">
        <w:rPr>
          <w:szCs w:val="24"/>
          <w:lang w:val="bg-BG"/>
        </w:rPr>
        <w:t xml:space="preserve"> </w:t>
      </w:r>
      <w:r w:rsidR="00C17BEA" w:rsidRPr="00FE087A">
        <w:rPr>
          <w:szCs w:val="24"/>
          <w:lang w:val="bg-BG"/>
        </w:rPr>
        <w:t>Задължение за н</w:t>
      </w:r>
      <w:r w:rsidR="00B765EF" w:rsidRPr="00FE087A">
        <w:rPr>
          <w:szCs w:val="24"/>
          <w:lang w:val="bg-BG"/>
        </w:rPr>
        <w:t>едопускане на нередности</w:t>
      </w:r>
      <w:bookmarkEnd w:id="18"/>
    </w:p>
    <w:p w:rsidR="00957A4C" w:rsidRPr="00FE087A" w:rsidRDefault="00CF3417" w:rsidP="003A1C2C">
      <w:pPr>
        <w:spacing w:after="120" w:line="276" w:lineRule="auto"/>
        <w:rPr>
          <w:szCs w:val="24"/>
          <w:lang w:val="bg-BG"/>
        </w:rPr>
      </w:pPr>
      <w:r w:rsidRPr="00FE087A">
        <w:rPr>
          <w:b/>
          <w:bCs/>
          <w:szCs w:val="24"/>
          <w:lang w:val="bg-BG"/>
        </w:rPr>
        <w:t>4</w:t>
      </w:r>
      <w:r w:rsidR="009E4D5C" w:rsidRPr="00FE087A">
        <w:rPr>
          <w:b/>
          <w:bCs/>
          <w:szCs w:val="24"/>
          <w:lang w:val="bg-BG"/>
        </w:rPr>
        <w:t>.</w:t>
      </w:r>
      <w:r w:rsidR="00F00331" w:rsidRPr="00FE087A">
        <w:rPr>
          <w:b/>
          <w:bCs/>
          <w:szCs w:val="24"/>
          <w:lang w:val="bg-BG"/>
        </w:rPr>
        <w:t>1</w:t>
      </w:r>
      <w:r w:rsidR="00734F69" w:rsidRPr="00FE087A">
        <w:rPr>
          <w:b/>
          <w:bCs/>
          <w:szCs w:val="24"/>
          <w:lang w:val="bg-BG"/>
        </w:rPr>
        <w:t>.</w:t>
      </w:r>
      <w:r w:rsidR="009E4D5C" w:rsidRPr="00FE087A">
        <w:rPr>
          <w:szCs w:val="24"/>
          <w:lang w:val="bg-BG"/>
        </w:rPr>
        <w:t xml:space="preserve"> </w:t>
      </w:r>
      <w:r w:rsidR="0025059C" w:rsidRPr="00FE087A">
        <w:rPr>
          <w:szCs w:val="24"/>
          <w:lang w:val="bg-BG"/>
        </w:rPr>
        <w:t>П</w:t>
      </w:r>
      <w:r w:rsidR="009E4D5C" w:rsidRPr="00FE087A">
        <w:rPr>
          <w:szCs w:val="24"/>
          <w:lang w:val="bg-BG"/>
        </w:rPr>
        <w:t xml:space="preserve">ри изпълнението на договора </w:t>
      </w:r>
      <w:r w:rsidR="0025059C" w:rsidRPr="00FE087A">
        <w:rPr>
          <w:szCs w:val="24"/>
          <w:lang w:val="bg-BG"/>
        </w:rPr>
        <w:t xml:space="preserve">крайният получател е длъжен </w:t>
      </w:r>
      <w:r w:rsidR="009E4D5C" w:rsidRPr="00FE087A">
        <w:rPr>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FE087A">
        <w:rPr>
          <w:szCs w:val="24"/>
          <w:lang w:val="bg-BG"/>
        </w:rPr>
        <w:t>тната, финансово-стопанската и</w:t>
      </w:r>
      <w:r w:rsidR="009E4D5C" w:rsidRPr="00FE087A">
        <w:rPr>
          <w:szCs w:val="24"/>
          <w:lang w:val="bg-BG"/>
        </w:rPr>
        <w:t xml:space="preserve"> отчетната дейност, съответно възлагането и изпълнението </w:t>
      </w:r>
      <w:r w:rsidR="0025059C" w:rsidRPr="00FE087A">
        <w:rPr>
          <w:szCs w:val="24"/>
          <w:lang w:val="bg-BG"/>
        </w:rPr>
        <w:t>на дейности по реда на чл. 1.</w:t>
      </w:r>
      <w:r w:rsidR="00CD36D0" w:rsidRPr="00FE087A">
        <w:rPr>
          <w:szCs w:val="24"/>
          <w:lang w:val="bg-BG"/>
        </w:rPr>
        <w:t>4</w:t>
      </w:r>
      <w:r w:rsidR="0025059C" w:rsidRPr="00FE087A">
        <w:rPr>
          <w:szCs w:val="24"/>
          <w:lang w:val="bg-BG"/>
        </w:rPr>
        <w:t>.</w:t>
      </w:r>
      <w:r w:rsidR="009E4D5C" w:rsidRPr="00FE087A">
        <w:rPr>
          <w:szCs w:val="24"/>
          <w:lang w:val="bg-BG"/>
        </w:rPr>
        <w:t>, както е приложимо.</w:t>
      </w:r>
      <w:r w:rsidR="00FB59EA" w:rsidRPr="00FE087A">
        <w:rPr>
          <w:szCs w:val="24"/>
          <w:lang w:val="bg-BG"/>
        </w:rPr>
        <w:t xml:space="preserve"> В</w:t>
      </w:r>
      <w:r w:rsidR="00501C56" w:rsidRPr="00FE087A">
        <w:rPr>
          <w:szCs w:val="24"/>
          <w:lang w:val="bg-BG"/>
        </w:rPr>
        <w:t xml:space="preserve">сяко </w:t>
      </w:r>
      <w:r w:rsidR="00957A4C" w:rsidRPr="00FE087A">
        <w:rPr>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FE087A">
        <w:rPr>
          <w:szCs w:val="24"/>
          <w:lang w:val="bg-BG"/>
        </w:rPr>
        <w:t>договора</w:t>
      </w:r>
      <w:r w:rsidR="00957A4C" w:rsidRPr="00FE087A">
        <w:rPr>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FE087A">
        <w:rPr>
          <w:szCs w:val="24"/>
          <w:lang w:val="bg-BG"/>
        </w:rPr>
        <w:t>бюджета на ЕС, и/или бюджетите на институциите, органите, службите и агенциите на ЕС</w:t>
      </w:r>
      <w:r w:rsidR="0025059C" w:rsidRPr="00FE087A">
        <w:rPr>
          <w:szCs w:val="24"/>
          <w:lang w:val="bg-BG"/>
        </w:rPr>
        <w:t>, създадени съгласно Д</w:t>
      </w:r>
      <w:r w:rsidR="009E4D5C" w:rsidRPr="00FE087A">
        <w:rPr>
          <w:szCs w:val="24"/>
          <w:lang w:val="bg-BG"/>
        </w:rPr>
        <w:t>оговорите</w:t>
      </w:r>
      <w:r w:rsidR="0025059C" w:rsidRPr="00FE087A">
        <w:rPr>
          <w:szCs w:val="24"/>
          <w:lang w:val="bg-BG"/>
        </w:rPr>
        <w:t xml:space="preserve"> на ЕС</w:t>
      </w:r>
      <w:r w:rsidR="009E4D5C" w:rsidRPr="00FE087A">
        <w:rPr>
          <w:szCs w:val="24"/>
          <w:lang w:val="bg-BG"/>
        </w:rPr>
        <w:t>, и/или бюджетите, пряко или косвено управлявани и контролирани от тях,</w:t>
      </w:r>
      <w:r w:rsidR="00957A4C" w:rsidRPr="00FE087A">
        <w:rPr>
          <w:szCs w:val="24"/>
          <w:lang w:val="bg-BG"/>
        </w:rPr>
        <w:t xml:space="preserve"> и/или на средства от националния бюджет</w:t>
      </w:r>
      <w:r w:rsidR="00FB59EA" w:rsidRPr="00FE087A">
        <w:rPr>
          <w:szCs w:val="24"/>
          <w:lang w:val="bg-BG"/>
        </w:rPr>
        <w:t xml:space="preserve">, се счита за „нередност“ при изпълнението на договора и може да има </w:t>
      </w:r>
      <w:r w:rsidR="008449FA" w:rsidRPr="00FE087A">
        <w:rPr>
          <w:szCs w:val="24"/>
          <w:lang w:val="bg-BG"/>
        </w:rPr>
        <w:t xml:space="preserve">съответните </w:t>
      </w:r>
      <w:r w:rsidR="00FB59EA" w:rsidRPr="00FE087A">
        <w:rPr>
          <w:szCs w:val="24"/>
          <w:lang w:val="bg-BG"/>
        </w:rPr>
        <w:t>послед</w:t>
      </w:r>
      <w:r w:rsidR="008449FA" w:rsidRPr="00FE087A">
        <w:rPr>
          <w:szCs w:val="24"/>
          <w:lang w:val="bg-BG"/>
        </w:rPr>
        <w:t>ици</w:t>
      </w:r>
      <w:r w:rsidR="00FB59EA" w:rsidRPr="00FE087A">
        <w:rPr>
          <w:szCs w:val="24"/>
          <w:lang w:val="bg-BG"/>
        </w:rPr>
        <w:t xml:space="preserve"> по чл</w:t>
      </w:r>
      <w:r w:rsidR="00094215" w:rsidRPr="00FE087A">
        <w:rPr>
          <w:szCs w:val="24"/>
          <w:lang w:val="bg-BG"/>
        </w:rPr>
        <w:t>енове</w:t>
      </w:r>
      <w:r w:rsidR="0025059C" w:rsidRPr="00FE087A">
        <w:rPr>
          <w:szCs w:val="24"/>
          <w:lang w:val="bg-BG"/>
        </w:rPr>
        <w:t xml:space="preserve"> 11.5</w:t>
      </w:r>
      <w:r w:rsidR="008449FA" w:rsidRPr="00FE087A">
        <w:rPr>
          <w:szCs w:val="24"/>
          <w:lang w:val="bg-BG"/>
        </w:rPr>
        <w:t>, 13 и</w:t>
      </w:r>
      <w:r w:rsidR="00761C43" w:rsidRPr="00FE087A">
        <w:rPr>
          <w:szCs w:val="24"/>
          <w:lang w:val="bg-BG"/>
        </w:rPr>
        <w:t xml:space="preserve"> </w:t>
      </w:r>
      <w:r w:rsidR="008449FA" w:rsidRPr="00FE087A">
        <w:rPr>
          <w:szCs w:val="24"/>
          <w:lang w:val="bg-BG"/>
        </w:rPr>
        <w:t>20.</w:t>
      </w:r>
    </w:p>
    <w:p w:rsidR="00CF3417" w:rsidRPr="00FE087A" w:rsidRDefault="00CF3417" w:rsidP="003A1C2C">
      <w:pPr>
        <w:spacing w:after="120" w:line="276" w:lineRule="auto"/>
        <w:rPr>
          <w:szCs w:val="24"/>
          <w:lang w:val="bg-BG"/>
        </w:rPr>
      </w:pPr>
      <w:r w:rsidRPr="00FE087A">
        <w:rPr>
          <w:b/>
          <w:bCs/>
          <w:szCs w:val="24"/>
          <w:lang w:val="bg-BG"/>
        </w:rPr>
        <w:lastRenderedPageBreak/>
        <w:t>4</w:t>
      </w:r>
      <w:r w:rsidR="00390EE0" w:rsidRPr="00FE087A">
        <w:rPr>
          <w:b/>
          <w:bCs/>
          <w:szCs w:val="24"/>
          <w:lang w:val="bg-BG"/>
        </w:rPr>
        <w:t>.</w:t>
      </w:r>
      <w:r w:rsidR="00EC4353" w:rsidRPr="00FE087A">
        <w:rPr>
          <w:b/>
          <w:bCs/>
          <w:szCs w:val="24"/>
          <w:lang w:val="bg-BG"/>
        </w:rPr>
        <w:t>2</w:t>
      </w:r>
      <w:r w:rsidR="00734F69" w:rsidRPr="00FE087A">
        <w:rPr>
          <w:b/>
          <w:bCs/>
          <w:szCs w:val="24"/>
          <w:lang w:val="bg-BG"/>
        </w:rPr>
        <w:t>.</w:t>
      </w:r>
      <w:r w:rsidR="00390EE0" w:rsidRPr="00FE087A">
        <w:rPr>
          <w:szCs w:val="24"/>
          <w:lang w:val="bg-BG"/>
        </w:rPr>
        <w:t xml:space="preserve"> </w:t>
      </w:r>
      <w:r w:rsidR="001836A6" w:rsidRPr="00FE087A">
        <w:rPr>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FE087A">
        <w:rPr>
          <w:szCs w:val="24"/>
          <w:lang w:val="bg-BG"/>
        </w:rPr>
        <w:t xml:space="preserve">, </w:t>
      </w:r>
      <w:r w:rsidR="00D7588F" w:rsidRPr="00FE087A">
        <w:rPr>
          <w:szCs w:val="24"/>
          <w:lang w:val="bg-BG"/>
        </w:rPr>
        <w:t xml:space="preserve">засягащи финансовите интереси на Европейския съюз, </w:t>
      </w:r>
      <w:r w:rsidR="001836A6" w:rsidRPr="00FE087A">
        <w:rPr>
          <w:szCs w:val="24"/>
          <w:lang w:val="bg-BG"/>
        </w:rPr>
        <w:t xml:space="preserve">както и да прилага контроли за </w:t>
      </w:r>
      <w:r w:rsidR="00B765EF" w:rsidRPr="00FE087A">
        <w:rPr>
          <w:szCs w:val="24"/>
          <w:lang w:val="bg-BG"/>
        </w:rPr>
        <w:t xml:space="preserve">тяхното </w:t>
      </w:r>
      <w:r w:rsidR="001836A6" w:rsidRPr="00FE087A">
        <w:rPr>
          <w:szCs w:val="24"/>
          <w:lang w:val="bg-BG"/>
        </w:rPr>
        <w:t>предотвратяване, установяване и коригиране</w:t>
      </w:r>
      <w:r w:rsidR="00B765EF" w:rsidRPr="00FE087A">
        <w:rPr>
          <w:szCs w:val="24"/>
          <w:lang w:val="bg-BG"/>
        </w:rPr>
        <w:t>.</w:t>
      </w:r>
      <w:r w:rsidR="00741899" w:rsidRPr="00FE087A">
        <w:rPr>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FE087A">
        <w:rPr>
          <w:szCs w:val="24"/>
          <w:lang w:val="bg-BG"/>
        </w:rPr>
        <w:t>ЕС</w:t>
      </w:r>
      <w:r w:rsidR="00741899" w:rsidRPr="00FE087A">
        <w:rPr>
          <w:szCs w:val="24"/>
          <w:lang w:val="bg-BG"/>
        </w:rPr>
        <w:t xml:space="preserve">; бюджетите на институциите, органите, службите и агенциите на </w:t>
      </w:r>
      <w:r w:rsidR="009B435C" w:rsidRPr="00FE087A">
        <w:rPr>
          <w:szCs w:val="24"/>
          <w:lang w:val="bg-BG"/>
        </w:rPr>
        <w:t>ЕС</w:t>
      </w:r>
      <w:r w:rsidR="00741899" w:rsidRPr="00FE087A">
        <w:rPr>
          <w:szCs w:val="24"/>
          <w:lang w:val="bg-BG"/>
        </w:rPr>
        <w:t xml:space="preserve">, създадени съгласно </w:t>
      </w:r>
      <w:r w:rsidR="008449FA" w:rsidRPr="00FE087A">
        <w:rPr>
          <w:szCs w:val="24"/>
          <w:lang w:val="bg-BG"/>
        </w:rPr>
        <w:t>Д</w:t>
      </w:r>
      <w:r w:rsidR="00741899" w:rsidRPr="00FE087A">
        <w:rPr>
          <w:szCs w:val="24"/>
          <w:lang w:val="bg-BG"/>
        </w:rPr>
        <w:t>оговорите</w:t>
      </w:r>
      <w:r w:rsidR="008449FA" w:rsidRPr="00FE087A">
        <w:rPr>
          <w:szCs w:val="24"/>
          <w:lang w:val="bg-BG"/>
        </w:rPr>
        <w:t xml:space="preserve"> на ЕС</w:t>
      </w:r>
      <w:r w:rsidR="00741899" w:rsidRPr="00FE087A">
        <w:rPr>
          <w:szCs w:val="24"/>
          <w:lang w:val="bg-BG"/>
        </w:rPr>
        <w:t>, или бюджетите, пряко или косвено управлявани и контролирани от тях</w:t>
      </w:r>
      <w:r w:rsidR="00E72DB4" w:rsidRPr="00FE087A">
        <w:rPr>
          <w:szCs w:val="24"/>
          <w:lang w:val="bg-BG"/>
        </w:rPr>
        <w:t xml:space="preserve">. </w:t>
      </w:r>
    </w:p>
    <w:p w:rsidR="00F97080" w:rsidRPr="00FE087A" w:rsidRDefault="00E72DB4" w:rsidP="003A1C2C">
      <w:pPr>
        <w:spacing w:after="120" w:line="276" w:lineRule="auto"/>
        <w:rPr>
          <w:szCs w:val="24"/>
          <w:lang w:val="bg-BG"/>
        </w:rPr>
      </w:pPr>
      <w:r w:rsidRPr="00FE087A">
        <w:rPr>
          <w:szCs w:val="24"/>
          <w:lang w:val="bg-BG"/>
        </w:rPr>
        <w:t>Нарушенията по настоящия член се определят като „сериозни нередности</w:t>
      </w:r>
      <w:r w:rsidR="00BC7ABF" w:rsidRPr="00FE087A">
        <w:rPr>
          <w:szCs w:val="24"/>
          <w:lang w:val="bg-BG"/>
        </w:rPr>
        <w:t>“</w:t>
      </w:r>
      <w:r w:rsidRPr="00FE087A">
        <w:rPr>
          <w:szCs w:val="24"/>
          <w:lang w:val="bg-BG"/>
        </w:rPr>
        <w:t xml:space="preserve"> при изпълнението на </w:t>
      </w:r>
      <w:r w:rsidR="00BC7ABF" w:rsidRPr="00FE087A">
        <w:rPr>
          <w:szCs w:val="24"/>
          <w:lang w:val="bg-BG"/>
        </w:rPr>
        <w:t>договора</w:t>
      </w:r>
      <w:r w:rsidR="008449FA" w:rsidRPr="00FE087A">
        <w:rPr>
          <w:szCs w:val="24"/>
          <w:lang w:val="bg-BG"/>
        </w:rPr>
        <w:t>.</w:t>
      </w:r>
    </w:p>
    <w:p w:rsidR="00DE65BE" w:rsidRPr="00FE087A" w:rsidRDefault="00DE65BE" w:rsidP="003A1C2C">
      <w:pPr>
        <w:pStyle w:val="Heading1"/>
        <w:spacing w:before="0" w:after="120" w:line="276" w:lineRule="auto"/>
        <w:rPr>
          <w:szCs w:val="24"/>
          <w:lang w:val="bg-BG"/>
        </w:rPr>
      </w:pPr>
    </w:p>
    <w:p w:rsidR="00361EFF" w:rsidRPr="00FE087A" w:rsidRDefault="00361EFF" w:rsidP="003A1C2C">
      <w:pPr>
        <w:pStyle w:val="Heading1"/>
        <w:spacing w:before="0" w:after="120" w:line="276" w:lineRule="auto"/>
        <w:rPr>
          <w:szCs w:val="24"/>
          <w:lang w:val="bg-BG"/>
        </w:rPr>
      </w:pPr>
      <w:bookmarkStart w:id="19" w:name="_Toc110605523"/>
      <w:r w:rsidRPr="00FE087A">
        <w:rPr>
          <w:szCs w:val="24"/>
          <w:lang w:val="bg-BG"/>
        </w:rPr>
        <w:t xml:space="preserve">Член </w:t>
      </w:r>
      <w:r w:rsidR="00CF3417" w:rsidRPr="00FE087A">
        <w:rPr>
          <w:szCs w:val="24"/>
          <w:lang w:val="bg-BG"/>
        </w:rPr>
        <w:t>5</w:t>
      </w:r>
      <w:r w:rsidRPr="00FE087A">
        <w:rPr>
          <w:szCs w:val="24"/>
          <w:lang w:val="bg-BG"/>
        </w:rPr>
        <w:t>. Измама</w:t>
      </w:r>
      <w:r w:rsidR="004C759C" w:rsidRPr="00FE087A">
        <w:rPr>
          <w:szCs w:val="24"/>
          <w:lang w:val="bg-BG"/>
        </w:rPr>
        <w:t>, засягаща финансовите интереси на ЕС</w:t>
      </w:r>
      <w:bookmarkEnd w:id="19"/>
    </w:p>
    <w:p w:rsidR="00361EFF" w:rsidRPr="00FE087A" w:rsidRDefault="00CF3417" w:rsidP="003A1C2C">
      <w:pPr>
        <w:spacing w:after="120" w:line="276" w:lineRule="auto"/>
        <w:rPr>
          <w:szCs w:val="24"/>
          <w:lang w:val="bg-BG"/>
        </w:rPr>
      </w:pPr>
      <w:r w:rsidRPr="00FE087A">
        <w:rPr>
          <w:b/>
          <w:bCs/>
          <w:szCs w:val="24"/>
          <w:lang w:val="bg-BG"/>
        </w:rPr>
        <w:t>5</w:t>
      </w:r>
      <w:r w:rsidR="00361EFF" w:rsidRPr="00FE087A">
        <w:rPr>
          <w:b/>
          <w:bCs/>
          <w:szCs w:val="24"/>
          <w:lang w:val="bg-BG"/>
        </w:rPr>
        <w:t>.1</w:t>
      </w:r>
      <w:r w:rsidR="00734F69" w:rsidRPr="00FE087A">
        <w:rPr>
          <w:b/>
          <w:bCs/>
          <w:szCs w:val="24"/>
          <w:lang w:val="bg-BG"/>
        </w:rPr>
        <w:t>.</w:t>
      </w:r>
      <w:r w:rsidR="00361EFF" w:rsidRPr="00FE087A">
        <w:rPr>
          <w:szCs w:val="24"/>
          <w:lang w:val="bg-BG"/>
        </w:rPr>
        <w:t xml:space="preserve"> Измама</w:t>
      </w:r>
      <w:r w:rsidR="00FB5CB7" w:rsidRPr="00FE087A">
        <w:rPr>
          <w:szCs w:val="24"/>
          <w:lang w:val="bg-BG"/>
        </w:rPr>
        <w:t>, засягаща финансовите интереси на Европейския съюз</w:t>
      </w:r>
      <w:r w:rsidR="00E43A1C" w:rsidRPr="00FE087A">
        <w:rPr>
          <w:rStyle w:val="FootnoteReference"/>
          <w:szCs w:val="24"/>
          <w:lang w:val="bg-BG"/>
        </w:rPr>
        <w:footnoteReference w:id="1"/>
      </w:r>
      <w:r w:rsidR="00361EFF" w:rsidRPr="00FE087A">
        <w:rPr>
          <w:szCs w:val="24"/>
          <w:lang w:val="bg-BG"/>
        </w:rPr>
        <w:t xml:space="preserve"> при изпълнение на договора</w:t>
      </w:r>
      <w:r w:rsidR="00FB5CB7" w:rsidRPr="00FE087A">
        <w:rPr>
          <w:szCs w:val="24"/>
          <w:lang w:val="bg-BG"/>
        </w:rPr>
        <w:t>,</w:t>
      </w:r>
      <w:r w:rsidR="00361EFF" w:rsidRPr="00FE087A">
        <w:rPr>
          <w:szCs w:val="24"/>
          <w:lang w:val="bg-BG"/>
        </w:rPr>
        <w:t xml:space="preserve"> е налице във всеки от случаите:</w:t>
      </w:r>
    </w:p>
    <w:p w:rsidR="008E7513" w:rsidRPr="00FE087A" w:rsidRDefault="00CF3417" w:rsidP="003A1C2C">
      <w:pPr>
        <w:spacing w:after="120" w:line="276" w:lineRule="auto"/>
        <w:ind w:left="284" w:hanging="284"/>
        <w:rPr>
          <w:szCs w:val="24"/>
          <w:lang w:val="bg-BG"/>
        </w:rPr>
      </w:pPr>
      <w:r w:rsidRPr="00FE087A">
        <w:rPr>
          <w:szCs w:val="24"/>
          <w:lang w:val="bg-BG"/>
        </w:rPr>
        <w:t>5</w:t>
      </w:r>
      <w:r w:rsidR="00361EFF" w:rsidRPr="00FE087A">
        <w:rPr>
          <w:szCs w:val="24"/>
          <w:lang w:val="bg-BG"/>
        </w:rPr>
        <w:t>.1.1</w:t>
      </w:r>
      <w:r w:rsidR="00C0424E" w:rsidRPr="00FE087A">
        <w:rPr>
          <w:szCs w:val="24"/>
          <w:lang w:val="bg-BG"/>
        </w:rPr>
        <w:t>.</w:t>
      </w:r>
      <w:r w:rsidR="00361EFF" w:rsidRPr="00FE087A">
        <w:rPr>
          <w:szCs w:val="24"/>
          <w:lang w:val="bg-BG"/>
        </w:rPr>
        <w:t xml:space="preserve"> </w:t>
      </w:r>
      <w:r w:rsidR="008E7513" w:rsidRPr="00FE087A">
        <w:rPr>
          <w:szCs w:val="24"/>
          <w:lang w:val="bg-BG"/>
        </w:rPr>
        <w:t>по отношение на разходите</w:t>
      </w:r>
      <w:r w:rsidR="006364C5" w:rsidRPr="00FE087A">
        <w:rPr>
          <w:szCs w:val="24"/>
          <w:lang w:val="bg-BG"/>
        </w:rPr>
        <w:t xml:space="preserve"> </w:t>
      </w:r>
      <w:r w:rsidR="00D7588F" w:rsidRPr="00FE087A">
        <w:rPr>
          <w:szCs w:val="24"/>
          <w:lang w:val="bg-BG"/>
        </w:rPr>
        <w:t>по</w:t>
      </w:r>
      <w:r w:rsidR="006364C5" w:rsidRPr="00FE087A">
        <w:rPr>
          <w:szCs w:val="24"/>
          <w:lang w:val="bg-BG"/>
        </w:rPr>
        <w:t xml:space="preserve"> договора </w:t>
      </w:r>
      <w:r w:rsidR="00E43A1C" w:rsidRPr="00FE087A">
        <w:rPr>
          <w:szCs w:val="24"/>
          <w:lang w:val="bg-BG"/>
        </w:rPr>
        <w:t>–</w:t>
      </w:r>
      <w:r w:rsidR="006364C5" w:rsidRPr="00FE087A">
        <w:rPr>
          <w:szCs w:val="24"/>
          <w:lang w:val="bg-BG"/>
        </w:rPr>
        <w:t xml:space="preserve"> всяко умишлено действие или бездействие, </w:t>
      </w:r>
      <w:r w:rsidR="007749DB" w:rsidRPr="00FE087A">
        <w:rPr>
          <w:szCs w:val="24"/>
          <w:lang w:val="bg-BG"/>
        </w:rPr>
        <w:t>което се отнася до</w:t>
      </w:r>
      <w:r w:rsidR="008E7513" w:rsidRPr="00FE087A">
        <w:rPr>
          <w:szCs w:val="24"/>
          <w:lang w:val="bg-BG"/>
        </w:rPr>
        <w:t>:</w:t>
      </w:r>
    </w:p>
    <w:p w:rsidR="00FD004B" w:rsidRPr="00FE087A" w:rsidRDefault="00FD004B" w:rsidP="003A1C2C">
      <w:pPr>
        <w:pStyle w:val="ListParagraph"/>
        <w:numPr>
          <w:ilvl w:val="0"/>
          <w:numId w:val="21"/>
        </w:numPr>
        <w:spacing w:after="120" w:line="276" w:lineRule="auto"/>
        <w:ind w:left="284" w:hanging="284"/>
        <w:contextualSpacing w:val="0"/>
        <w:rPr>
          <w:szCs w:val="24"/>
          <w:lang w:val="bg-BG"/>
        </w:rPr>
      </w:pPr>
      <w:r w:rsidRPr="00FE087A">
        <w:rPr>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FE087A">
        <w:rPr>
          <w:szCs w:val="24"/>
          <w:lang w:val="bg-BG"/>
        </w:rPr>
        <w:t>ЕС</w:t>
      </w:r>
      <w:r w:rsidRPr="00FE087A">
        <w:rPr>
          <w:szCs w:val="24"/>
          <w:lang w:val="bg-BG"/>
        </w:rPr>
        <w:t xml:space="preserve"> или бюджетите, управлявани от </w:t>
      </w:r>
      <w:r w:rsidR="00AE4A97" w:rsidRPr="00FE087A">
        <w:rPr>
          <w:szCs w:val="24"/>
          <w:lang w:val="bg-BG"/>
        </w:rPr>
        <w:t>ЕС</w:t>
      </w:r>
      <w:r w:rsidRPr="00FE087A">
        <w:rPr>
          <w:szCs w:val="24"/>
          <w:lang w:val="bg-BG"/>
        </w:rPr>
        <w:t xml:space="preserve"> или от негово име;</w:t>
      </w:r>
    </w:p>
    <w:p w:rsidR="00FD004B" w:rsidRPr="00FE087A" w:rsidRDefault="00FD004B" w:rsidP="003A1C2C">
      <w:pPr>
        <w:pStyle w:val="ListParagraph"/>
        <w:numPr>
          <w:ilvl w:val="0"/>
          <w:numId w:val="21"/>
        </w:numPr>
        <w:spacing w:after="120" w:line="276" w:lineRule="auto"/>
        <w:ind w:left="284" w:hanging="284"/>
        <w:contextualSpacing w:val="0"/>
        <w:rPr>
          <w:szCs w:val="24"/>
          <w:lang w:val="bg-BG"/>
        </w:rPr>
      </w:pPr>
      <w:r w:rsidRPr="00FE087A">
        <w:rPr>
          <w:szCs w:val="24"/>
          <w:lang w:val="bg-BG"/>
        </w:rPr>
        <w:t>неоповестяването на информация в нарушение на конкретно задължение, което води до същия резултат; или</w:t>
      </w:r>
    </w:p>
    <w:p w:rsidR="00FD004B" w:rsidRPr="00FE087A" w:rsidRDefault="00FD004B" w:rsidP="003A1C2C">
      <w:pPr>
        <w:pStyle w:val="ListParagraph"/>
        <w:numPr>
          <w:ilvl w:val="0"/>
          <w:numId w:val="21"/>
        </w:numPr>
        <w:spacing w:after="120" w:line="276" w:lineRule="auto"/>
        <w:ind w:left="284" w:hanging="284"/>
        <w:contextualSpacing w:val="0"/>
        <w:rPr>
          <w:szCs w:val="24"/>
          <w:lang w:val="bg-BG"/>
        </w:rPr>
      </w:pPr>
      <w:r w:rsidRPr="00FE087A">
        <w:rPr>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rsidR="006364C5" w:rsidRPr="00FE087A" w:rsidRDefault="00CF3417" w:rsidP="003A1C2C">
      <w:pPr>
        <w:spacing w:after="120" w:line="276" w:lineRule="auto"/>
        <w:ind w:left="284" w:hanging="284"/>
        <w:rPr>
          <w:szCs w:val="24"/>
          <w:lang w:val="bg-BG"/>
        </w:rPr>
      </w:pPr>
      <w:r w:rsidRPr="00FE087A">
        <w:rPr>
          <w:szCs w:val="24"/>
          <w:lang w:val="bg-BG"/>
        </w:rPr>
        <w:t>5</w:t>
      </w:r>
      <w:r w:rsidR="006364C5" w:rsidRPr="00FE087A">
        <w:rPr>
          <w:szCs w:val="24"/>
          <w:lang w:val="bg-BG"/>
        </w:rPr>
        <w:t>.1.2</w:t>
      </w:r>
      <w:r w:rsidR="00C0424E" w:rsidRPr="00FE087A">
        <w:rPr>
          <w:szCs w:val="24"/>
          <w:lang w:val="bg-BG"/>
        </w:rPr>
        <w:t>.</w:t>
      </w:r>
      <w:r w:rsidR="006364C5" w:rsidRPr="00FE087A">
        <w:rPr>
          <w:szCs w:val="24"/>
          <w:lang w:val="bg-BG"/>
        </w:rPr>
        <w:t xml:space="preserve"> по отношение на приходите от договора </w:t>
      </w:r>
      <w:r w:rsidR="00E43A1C" w:rsidRPr="00FE087A">
        <w:rPr>
          <w:szCs w:val="24"/>
          <w:lang w:val="bg-BG"/>
        </w:rPr>
        <w:t>–</w:t>
      </w:r>
      <w:r w:rsidR="006364C5" w:rsidRPr="00FE087A">
        <w:rPr>
          <w:szCs w:val="24"/>
          <w:lang w:val="bg-BG"/>
        </w:rPr>
        <w:t xml:space="preserve"> всяко умишлено действие или бездействие, </w:t>
      </w:r>
      <w:r w:rsidR="00FD004B" w:rsidRPr="00FE087A">
        <w:rPr>
          <w:szCs w:val="24"/>
          <w:lang w:val="bg-BG"/>
        </w:rPr>
        <w:t>което се отнася до</w:t>
      </w:r>
      <w:r w:rsidR="006364C5" w:rsidRPr="00FE087A">
        <w:rPr>
          <w:szCs w:val="24"/>
          <w:lang w:val="bg-BG"/>
        </w:rPr>
        <w:t>:</w:t>
      </w:r>
    </w:p>
    <w:p w:rsidR="00FD004B" w:rsidRPr="00FE087A" w:rsidRDefault="00FD004B" w:rsidP="003A1C2C">
      <w:pPr>
        <w:pStyle w:val="ListParagraph"/>
        <w:numPr>
          <w:ilvl w:val="0"/>
          <w:numId w:val="20"/>
        </w:numPr>
        <w:spacing w:after="120" w:line="276" w:lineRule="auto"/>
        <w:ind w:left="284" w:hanging="284"/>
        <w:contextualSpacing w:val="0"/>
        <w:rPr>
          <w:szCs w:val="24"/>
          <w:lang w:val="bg-BG"/>
        </w:rPr>
      </w:pPr>
      <w:r w:rsidRPr="00FE087A">
        <w:rPr>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FE087A">
        <w:rPr>
          <w:szCs w:val="24"/>
          <w:lang w:val="bg-BG"/>
        </w:rPr>
        <w:t>ЕС</w:t>
      </w:r>
      <w:r w:rsidRPr="00FE087A">
        <w:rPr>
          <w:szCs w:val="24"/>
          <w:lang w:val="bg-BG"/>
        </w:rPr>
        <w:t xml:space="preserve"> или бюджетите, управлявани от </w:t>
      </w:r>
      <w:r w:rsidR="00AE4A97" w:rsidRPr="00FE087A">
        <w:rPr>
          <w:szCs w:val="24"/>
          <w:lang w:val="bg-BG"/>
        </w:rPr>
        <w:t>ЕС</w:t>
      </w:r>
      <w:r w:rsidRPr="00FE087A">
        <w:rPr>
          <w:szCs w:val="24"/>
          <w:lang w:val="bg-BG"/>
        </w:rPr>
        <w:t xml:space="preserve"> или от негово име;</w:t>
      </w:r>
    </w:p>
    <w:p w:rsidR="00FD004B" w:rsidRPr="00FE087A" w:rsidRDefault="00FD004B" w:rsidP="003A1C2C">
      <w:pPr>
        <w:pStyle w:val="ListParagraph"/>
        <w:numPr>
          <w:ilvl w:val="0"/>
          <w:numId w:val="20"/>
        </w:numPr>
        <w:spacing w:after="120" w:line="276" w:lineRule="auto"/>
        <w:ind w:left="284" w:hanging="284"/>
        <w:contextualSpacing w:val="0"/>
        <w:rPr>
          <w:szCs w:val="24"/>
          <w:lang w:val="bg-BG"/>
        </w:rPr>
      </w:pPr>
      <w:r w:rsidRPr="00FE087A">
        <w:rPr>
          <w:szCs w:val="24"/>
          <w:lang w:val="bg-BG"/>
        </w:rPr>
        <w:t>неоповестяването на информация в нарушение на конкретно задължение, което води до същия резултат; или</w:t>
      </w:r>
    </w:p>
    <w:p w:rsidR="006364C5" w:rsidRPr="00FE087A" w:rsidRDefault="00FD004B" w:rsidP="003A1C2C">
      <w:pPr>
        <w:pStyle w:val="ListParagraph"/>
        <w:numPr>
          <w:ilvl w:val="0"/>
          <w:numId w:val="20"/>
        </w:numPr>
        <w:spacing w:after="120" w:line="276" w:lineRule="auto"/>
        <w:ind w:left="284" w:hanging="284"/>
        <w:contextualSpacing w:val="0"/>
        <w:rPr>
          <w:szCs w:val="24"/>
          <w:lang w:val="bg-BG"/>
        </w:rPr>
      </w:pPr>
      <w:r w:rsidRPr="00FE087A">
        <w:rPr>
          <w:szCs w:val="24"/>
          <w:lang w:val="bg-BG"/>
        </w:rPr>
        <w:t>неправилното използване на законно предоставени ползи, което води до същия резултат;</w:t>
      </w:r>
    </w:p>
    <w:p w:rsidR="00FB5CB7" w:rsidRPr="00FE087A" w:rsidRDefault="00CF3417" w:rsidP="003A1C2C">
      <w:pPr>
        <w:spacing w:after="120" w:line="276" w:lineRule="auto"/>
        <w:rPr>
          <w:szCs w:val="24"/>
          <w:lang w:val="bg-BG"/>
        </w:rPr>
      </w:pPr>
      <w:r w:rsidRPr="00FE087A">
        <w:rPr>
          <w:b/>
          <w:bCs/>
          <w:szCs w:val="24"/>
          <w:lang w:val="bg-BG"/>
        </w:rPr>
        <w:t>5</w:t>
      </w:r>
      <w:r w:rsidR="00FB5CB7" w:rsidRPr="00FE087A">
        <w:rPr>
          <w:b/>
          <w:bCs/>
          <w:szCs w:val="24"/>
          <w:lang w:val="bg-BG"/>
        </w:rPr>
        <w:t>.</w:t>
      </w:r>
      <w:r w:rsidR="00CD36D0" w:rsidRPr="00FE087A">
        <w:rPr>
          <w:b/>
          <w:bCs/>
          <w:szCs w:val="24"/>
          <w:lang w:val="bg-BG"/>
        </w:rPr>
        <w:t>2</w:t>
      </w:r>
      <w:r w:rsidR="00734F69" w:rsidRPr="00FE087A">
        <w:rPr>
          <w:b/>
          <w:bCs/>
          <w:szCs w:val="24"/>
          <w:lang w:val="bg-BG"/>
        </w:rPr>
        <w:t>.</w:t>
      </w:r>
      <w:r w:rsidR="00FB5CB7" w:rsidRPr="00FE087A">
        <w:rPr>
          <w:szCs w:val="24"/>
          <w:lang w:val="bg-BG"/>
        </w:rPr>
        <w:t xml:space="preserve"> </w:t>
      </w:r>
      <w:r w:rsidR="000B1879" w:rsidRPr="00FE087A">
        <w:rPr>
          <w:szCs w:val="24"/>
          <w:lang w:val="bg-BG"/>
        </w:rPr>
        <w:t>П</w:t>
      </w:r>
      <w:r w:rsidR="004E3DB9" w:rsidRPr="00FE087A">
        <w:rPr>
          <w:szCs w:val="24"/>
          <w:lang w:val="bg-BG"/>
        </w:rPr>
        <w:t>рестъплени</w:t>
      </w:r>
      <w:r w:rsidR="000B1879" w:rsidRPr="00FE087A">
        <w:rPr>
          <w:szCs w:val="24"/>
          <w:lang w:val="bg-BG"/>
        </w:rPr>
        <w:t>ето</w:t>
      </w:r>
      <w:r w:rsidR="004E3DB9" w:rsidRPr="00FE087A">
        <w:rPr>
          <w:szCs w:val="24"/>
          <w:lang w:val="bg-BG"/>
        </w:rPr>
        <w:t xml:space="preserve"> </w:t>
      </w:r>
      <w:r w:rsidR="008449FA" w:rsidRPr="00FE087A">
        <w:rPr>
          <w:szCs w:val="24"/>
          <w:lang w:val="bg-BG"/>
        </w:rPr>
        <w:t>„</w:t>
      </w:r>
      <w:r w:rsidR="00353000" w:rsidRPr="00FE087A">
        <w:rPr>
          <w:szCs w:val="24"/>
          <w:lang w:val="bg-BG"/>
        </w:rPr>
        <w:t>измама</w:t>
      </w:r>
      <w:r w:rsidR="008449FA" w:rsidRPr="00FE087A">
        <w:rPr>
          <w:szCs w:val="24"/>
          <w:lang w:val="bg-BG"/>
        </w:rPr>
        <w:t>“</w:t>
      </w:r>
      <w:r w:rsidR="00353000" w:rsidRPr="00FE087A">
        <w:rPr>
          <w:szCs w:val="24"/>
          <w:lang w:val="bg-BG"/>
        </w:rPr>
        <w:t xml:space="preserve"> по чл. 209, чл. 212 и 212а от Наказателния кодекс</w:t>
      </w:r>
      <w:r w:rsidR="000B1879" w:rsidRPr="00FE087A">
        <w:rPr>
          <w:szCs w:val="24"/>
          <w:lang w:val="bg-BG"/>
        </w:rPr>
        <w:t xml:space="preserve">, </w:t>
      </w:r>
      <w:r w:rsidR="005532C6" w:rsidRPr="00FE087A">
        <w:rPr>
          <w:szCs w:val="24"/>
          <w:lang w:val="bg-BG"/>
        </w:rPr>
        <w:t>когато</w:t>
      </w:r>
      <w:r w:rsidR="00C53B60" w:rsidRPr="00FE087A">
        <w:rPr>
          <w:szCs w:val="24"/>
          <w:lang w:val="bg-BG"/>
        </w:rPr>
        <w:t xml:space="preserve"> то е </w:t>
      </w:r>
      <w:r w:rsidR="000B1879" w:rsidRPr="00FE087A">
        <w:rPr>
          <w:szCs w:val="24"/>
          <w:lang w:val="bg-BG"/>
        </w:rPr>
        <w:t>извършен</w:t>
      </w:r>
      <w:r w:rsidR="00C53B60" w:rsidRPr="00FE087A">
        <w:rPr>
          <w:szCs w:val="24"/>
          <w:lang w:val="bg-BG"/>
        </w:rPr>
        <w:t>о</w:t>
      </w:r>
      <w:r w:rsidR="000B1879" w:rsidRPr="00FE087A">
        <w:rPr>
          <w:szCs w:val="24"/>
          <w:lang w:val="bg-BG"/>
        </w:rPr>
        <w:t xml:space="preserve"> при изпълнение на договора и засяга финансовите интереси </w:t>
      </w:r>
      <w:r w:rsidR="000B1879" w:rsidRPr="00FE087A">
        <w:rPr>
          <w:szCs w:val="24"/>
          <w:lang w:val="bg-BG"/>
        </w:rPr>
        <w:lastRenderedPageBreak/>
        <w:t>на Европейския съюз, се счита за „</w:t>
      </w:r>
      <w:r w:rsidR="00C53B60" w:rsidRPr="00FE087A">
        <w:rPr>
          <w:szCs w:val="24"/>
          <w:lang w:val="bg-BG"/>
        </w:rPr>
        <w:t>и</w:t>
      </w:r>
      <w:r w:rsidR="000B1879" w:rsidRPr="00FE087A">
        <w:rPr>
          <w:szCs w:val="24"/>
          <w:lang w:val="bg-BG"/>
        </w:rPr>
        <w:t>змама, засягаща финансовите интереси на ЕС“ по смисъла на настоящия член.</w:t>
      </w:r>
      <w:r w:rsidR="005532C6" w:rsidRPr="00FE087A">
        <w:rPr>
          <w:szCs w:val="24"/>
          <w:lang w:val="bg-BG"/>
        </w:rPr>
        <w:t xml:space="preserve"> </w:t>
      </w:r>
    </w:p>
    <w:p w:rsidR="00DE65BE" w:rsidRPr="00FE087A" w:rsidRDefault="00DE65BE" w:rsidP="003A1C2C">
      <w:pPr>
        <w:pStyle w:val="Heading1"/>
        <w:spacing w:before="0" w:after="120" w:line="276" w:lineRule="auto"/>
        <w:rPr>
          <w:szCs w:val="24"/>
          <w:lang w:val="bg-BG"/>
        </w:rPr>
      </w:pPr>
    </w:p>
    <w:p w:rsidR="004C759C" w:rsidRPr="00FE087A" w:rsidRDefault="004C759C" w:rsidP="003A1C2C">
      <w:pPr>
        <w:pStyle w:val="Heading1"/>
        <w:spacing w:before="0" w:after="120" w:line="276" w:lineRule="auto"/>
        <w:rPr>
          <w:szCs w:val="24"/>
          <w:lang w:val="bg-BG"/>
        </w:rPr>
      </w:pPr>
      <w:bookmarkStart w:id="20" w:name="_Toc110605524"/>
      <w:r w:rsidRPr="00FE087A">
        <w:rPr>
          <w:szCs w:val="24"/>
          <w:lang w:val="bg-BG"/>
        </w:rPr>
        <w:t xml:space="preserve">Член </w:t>
      </w:r>
      <w:r w:rsidR="00CF3417" w:rsidRPr="00FE087A">
        <w:rPr>
          <w:szCs w:val="24"/>
          <w:lang w:val="bg-BG"/>
        </w:rPr>
        <w:t>6</w:t>
      </w:r>
      <w:r w:rsidRPr="00FE087A">
        <w:rPr>
          <w:szCs w:val="24"/>
          <w:lang w:val="bg-BG"/>
        </w:rPr>
        <w:t>. Корупция, засягаща финансовите интереси на ЕС</w:t>
      </w:r>
      <w:bookmarkEnd w:id="20"/>
    </w:p>
    <w:p w:rsidR="007F1BBC" w:rsidRPr="00FE087A" w:rsidRDefault="00CF3417" w:rsidP="003A1C2C">
      <w:pPr>
        <w:spacing w:after="120" w:line="276" w:lineRule="auto"/>
        <w:rPr>
          <w:szCs w:val="24"/>
          <w:lang w:val="bg-BG"/>
        </w:rPr>
      </w:pPr>
      <w:r w:rsidRPr="003A1C2C">
        <w:rPr>
          <w:b/>
          <w:szCs w:val="24"/>
          <w:lang w:val="bg-BG"/>
        </w:rPr>
        <w:t>6</w:t>
      </w:r>
      <w:r w:rsidR="00B125F3" w:rsidRPr="003A1C2C">
        <w:rPr>
          <w:b/>
          <w:szCs w:val="24"/>
          <w:lang w:val="bg-BG"/>
        </w:rPr>
        <w:t>.1</w:t>
      </w:r>
      <w:r w:rsidR="00734F69" w:rsidRPr="003A1C2C">
        <w:rPr>
          <w:b/>
          <w:szCs w:val="24"/>
          <w:lang w:val="bg-BG"/>
        </w:rPr>
        <w:t>.</w:t>
      </w:r>
      <w:r w:rsidR="00B125F3" w:rsidRPr="00FE087A">
        <w:rPr>
          <w:szCs w:val="24"/>
          <w:lang w:val="bg-BG"/>
        </w:rPr>
        <w:t xml:space="preserve"> Корупция, засягаща финансовите интереси на ЕС</w:t>
      </w:r>
      <w:r w:rsidR="00E43A1C" w:rsidRPr="00FE087A">
        <w:rPr>
          <w:rStyle w:val="FootnoteReference"/>
          <w:szCs w:val="24"/>
          <w:lang w:val="bg-BG"/>
        </w:rPr>
        <w:footnoteReference w:id="2"/>
      </w:r>
      <w:r w:rsidR="00E43A1C" w:rsidRPr="00FE087A">
        <w:rPr>
          <w:szCs w:val="24"/>
          <w:lang w:val="bg-BG"/>
        </w:rPr>
        <w:t xml:space="preserve"> при изпълнение на договора</w:t>
      </w:r>
      <w:r w:rsidR="00B125F3" w:rsidRPr="00FE087A">
        <w:rPr>
          <w:szCs w:val="24"/>
          <w:lang w:val="bg-BG"/>
        </w:rPr>
        <w:t>, е налице в случаи</w:t>
      </w:r>
      <w:r w:rsidR="00741899" w:rsidRPr="00FE087A">
        <w:rPr>
          <w:szCs w:val="24"/>
          <w:lang w:val="bg-BG"/>
        </w:rPr>
        <w:t>те на</w:t>
      </w:r>
      <w:r w:rsidR="00B125F3" w:rsidRPr="00FE087A">
        <w:rPr>
          <w:szCs w:val="24"/>
          <w:lang w:val="bg-BG"/>
        </w:rPr>
        <w:t>:</w:t>
      </w:r>
    </w:p>
    <w:p w:rsidR="00741899" w:rsidRPr="00FE087A" w:rsidRDefault="00CF3417" w:rsidP="003A1C2C">
      <w:pPr>
        <w:spacing w:after="120" w:line="276" w:lineRule="auto"/>
        <w:ind w:left="284" w:hanging="284"/>
        <w:rPr>
          <w:szCs w:val="24"/>
          <w:lang w:val="bg-BG"/>
        </w:rPr>
      </w:pPr>
      <w:r w:rsidRPr="00FE087A">
        <w:rPr>
          <w:szCs w:val="24"/>
          <w:lang w:val="bg-BG"/>
        </w:rPr>
        <w:t>6</w:t>
      </w:r>
      <w:r w:rsidR="00B125F3" w:rsidRPr="00FE087A">
        <w:rPr>
          <w:szCs w:val="24"/>
          <w:lang w:val="bg-BG"/>
        </w:rPr>
        <w:t>.1.1</w:t>
      </w:r>
      <w:r w:rsidR="00C0424E" w:rsidRPr="00FE087A">
        <w:rPr>
          <w:szCs w:val="24"/>
          <w:lang w:val="bg-BG"/>
        </w:rPr>
        <w:t>.</w:t>
      </w:r>
      <w:r w:rsidR="00B125F3" w:rsidRPr="00FE087A">
        <w:rPr>
          <w:szCs w:val="24"/>
          <w:lang w:val="bg-BG"/>
        </w:rPr>
        <w:t xml:space="preserve"> </w:t>
      </w:r>
      <w:r w:rsidR="00741899" w:rsidRPr="00FE087A">
        <w:rPr>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FE087A">
        <w:rPr>
          <w:szCs w:val="24"/>
          <w:lang w:val="bg-BG"/>
        </w:rPr>
        <w:t>ЕС</w:t>
      </w:r>
      <w:r w:rsidR="00A378EF" w:rsidRPr="00FE087A">
        <w:rPr>
          <w:szCs w:val="24"/>
          <w:lang w:val="bg-BG"/>
        </w:rPr>
        <w:t>;</w:t>
      </w:r>
    </w:p>
    <w:p w:rsidR="00B125F3" w:rsidRPr="00FE087A" w:rsidRDefault="00AE4A97" w:rsidP="003A1C2C">
      <w:pPr>
        <w:spacing w:after="120" w:line="276" w:lineRule="auto"/>
        <w:ind w:left="284" w:hanging="284"/>
        <w:rPr>
          <w:szCs w:val="24"/>
          <w:lang w:val="bg-BG"/>
        </w:rPr>
      </w:pPr>
      <w:r w:rsidRPr="00FE087A">
        <w:rPr>
          <w:szCs w:val="24"/>
          <w:lang w:val="bg-BG"/>
        </w:rPr>
        <w:t>6</w:t>
      </w:r>
      <w:r w:rsidR="009B435C" w:rsidRPr="00FE087A">
        <w:rPr>
          <w:szCs w:val="24"/>
          <w:lang w:val="bg-BG"/>
        </w:rPr>
        <w:t>.1.2</w:t>
      </w:r>
      <w:r w:rsidR="00C0424E" w:rsidRPr="00FE087A">
        <w:rPr>
          <w:szCs w:val="24"/>
          <w:lang w:val="bg-BG"/>
        </w:rPr>
        <w:t>.</w:t>
      </w:r>
      <w:r w:rsidR="00741899" w:rsidRPr="00FE087A">
        <w:rPr>
          <w:szCs w:val="24"/>
          <w:lang w:val="bg-BG"/>
        </w:rPr>
        <w:t xml:space="preserve"> „активна корупция“ </w:t>
      </w:r>
      <w:r w:rsidR="009B435C" w:rsidRPr="00FE087A">
        <w:rPr>
          <w:szCs w:val="24"/>
          <w:lang w:val="bg-BG"/>
        </w:rPr>
        <w:t>-</w:t>
      </w:r>
      <w:r w:rsidR="00741899" w:rsidRPr="00FE087A">
        <w:rPr>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FE087A">
        <w:rPr>
          <w:szCs w:val="24"/>
          <w:lang w:val="bg-BG"/>
        </w:rPr>
        <w:t>ЕС</w:t>
      </w:r>
      <w:r w:rsidR="00741899" w:rsidRPr="00FE087A">
        <w:rPr>
          <w:szCs w:val="24"/>
          <w:lang w:val="bg-BG"/>
        </w:rPr>
        <w:t>.</w:t>
      </w:r>
    </w:p>
    <w:p w:rsidR="005669AB" w:rsidRPr="00FE087A" w:rsidRDefault="00AE4A97" w:rsidP="003A1C2C">
      <w:pPr>
        <w:spacing w:after="120" w:line="276" w:lineRule="auto"/>
        <w:ind w:left="284" w:hanging="284"/>
        <w:rPr>
          <w:szCs w:val="24"/>
          <w:lang w:val="bg-BG"/>
        </w:rPr>
      </w:pPr>
      <w:r w:rsidRPr="003A1C2C">
        <w:rPr>
          <w:b/>
          <w:szCs w:val="24"/>
          <w:lang w:val="bg-BG"/>
        </w:rPr>
        <w:t>6</w:t>
      </w:r>
      <w:r w:rsidR="005669AB" w:rsidRPr="003A1C2C">
        <w:rPr>
          <w:b/>
          <w:szCs w:val="24"/>
          <w:lang w:val="bg-BG"/>
        </w:rPr>
        <w:t>.2</w:t>
      </w:r>
      <w:r w:rsidR="00734F69" w:rsidRPr="003A1C2C">
        <w:rPr>
          <w:b/>
          <w:szCs w:val="24"/>
          <w:lang w:val="bg-BG"/>
        </w:rPr>
        <w:t>.</w:t>
      </w:r>
      <w:r w:rsidR="005669AB" w:rsidRPr="00FE087A">
        <w:rPr>
          <w:szCs w:val="24"/>
          <w:lang w:val="bg-BG"/>
        </w:rPr>
        <w:t xml:space="preserve"> За целите на настоящия член „публичен служител“ означава:</w:t>
      </w:r>
    </w:p>
    <w:p w:rsidR="005669AB" w:rsidRPr="00FE087A" w:rsidRDefault="00AE4A97" w:rsidP="003A1C2C">
      <w:pPr>
        <w:spacing w:after="120" w:line="276" w:lineRule="auto"/>
        <w:ind w:left="284" w:hanging="284"/>
        <w:rPr>
          <w:szCs w:val="24"/>
          <w:lang w:val="bg-BG"/>
        </w:rPr>
      </w:pPr>
      <w:r w:rsidRPr="00FE087A">
        <w:rPr>
          <w:szCs w:val="24"/>
          <w:lang w:val="bg-BG"/>
        </w:rPr>
        <w:t>6</w:t>
      </w:r>
      <w:r w:rsidR="005669AB" w:rsidRPr="00FE087A">
        <w:rPr>
          <w:szCs w:val="24"/>
          <w:lang w:val="bg-BG"/>
        </w:rPr>
        <w:t>.2.1</w:t>
      </w:r>
      <w:r w:rsidR="00C0424E" w:rsidRPr="00FE087A">
        <w:rPr>
          <w:szCs w:val="24"/>
          <w:lang w:val="bg-BG"/>
        </w:rPr>
        <w:t>.</w:t>
      </w:r>
      <w:r w:rsidR="005669AB" w:rsidRPr="00FE087A">
        <w:rPr>
          <w:szCs w:val="24"/>
          <w:lang w:val="bg-BG"/>
        </w:rPr>
        <w:t xml:space="preserve"> служител на </w:t>
      </w:r>
      <w:r w:rsidRPr="00FE087A">
        <w:rPr>
          <w:szCs w:val="24"/>
          <w:lang w:val="bg-BG"/>
        </w:rPr>
        <w:t>ЕС</w:t>
      </w:r>
      <w:r w:rsidR="005669AB" w:rsidRPr="00FE087A">
        <w:rPr>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rsidR="005669AB" w:rsidRPr="00FE087A" w:rsidRDefault="005669AB" w:rsidP="003A1C2C">
      <w:pPr>
        <w:spacing w:after="120" w:line="276" w:lineRule="auto"/>
        <w:ind w:left="284" w:hanging="284"/>
        <w:rPr>
          <w:szCs w:val="24"/>
          <w:lang w:val="bg-BG"/>
        </w:rPr>
      </w:pPr>
      <w:r w:rsidRPr="00FE087A">
        <w:rPr>
          <w:szCs w:val="24"/>
          <w:lang w:val="bg-BG"/>
        </w:rPr>
        <w:t xml:space="preserve">i) „служител на </w:t>
      </w:r>
      <w:r w:rsidR="00AE4A97" w:rsidRPr="00FE087A">
        <w:rPr>
          <w:szCs w:val="24"/>
          <w:lang w:val="bg-BG"/>
        </w:rPr>
        <w:t>ЕС</w:t>
      </w:r>
      <w:r w:rsidRPr="00FE087A">
        <w:rPr>
          <w:szCs w:val="24"/>
          <w:lang w:val="bg-BG"/>
        </w:rPr>
        <w:t>“ означава лице, което е:</w:t>
      </w:r>
    </w:p>
    <w:p w:rsidR="005669AB" w:rsidRPr="00FE087A" w:rsidRDefault="005669AB" w:rsidP="003A1C2C">
      <w:pPr>
        <w:pStyle w:val="ListParagraph"/>
        <w:numPr>
          <w:ilvl w:val="0"/>
          <w:numId w:val="37"/>
        </w:numPr>
        <w:spacing w:after="120" w:line="276" w:lineRule="auto"/>
        <w:ind w:left="284" w:hanging="284"/>
        <w:rPr>
          <w:szCs w:val="24"/>
          <w:lang w:val="bg-BG"/>
        </w:rPr>
      </w:pPr>
      <w:r w:rsidRPr="00FE087A">
        <w:rPr>
          <w:szCs w:val="24"/>
          <w:lang w:val="bg-BG"/>
        </w:rPr>
        <w:t xml:space="preserve">длъжностно лице или друг договорно нает от </w:t>
      </w:r>
      <w:r w:rsidR="00AE4A97" w:rsidRPr="00FE087A">
        <w:rPr>
          <w:szCs w:val="24"/>
          <w:lang w:val="bg-BG"/>
        </w:rPr>
        <w:t>ЕС</w:t>
      </w:r>
      <w:r w:rsidRPr="00FE087A">
        <w:rPr>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FE087A">
        <w:rPr>
          <w:szCs w:val="24"/>
          <w:lang w:val="bg-BG"/>
        </w:rPr>
        <w:t>ВРОАТОМ</w:t>
      </w:r>
      <w:r w:rsidRPr="00FE087A">
        <w:rPr>
          <w:szCs w:val="24"/>
          <w:lang w:val="bg-BG"/>
        </w:rPr>
        <w:t>, ЕОВС) № 259/68 (16) („Правилник за персонала“), или</w:t>
      </w:r>
    </w:p>
    <w:p w:rsidR="005669AB" w:rsidRPr="00FE087A" w:rsidRDefault="005669AB" w:rsidP="003A1C2C">
      <w:pPr>
        <w:pStyle w:val="ListParagraph"/>
        <w:numPr>
          <w:ilvl w:val="0"/>
          <w:numId w:val="37"/>
        </w:numPr>
        <w:spacing w:after="120" w:line="276" w:lineRule="auto"/>
        <w:ind w:left="284" w:hanging="284"/>
        <w:rPr>
          <w:szCs w:val="24"/>
          <w:lang w:val="bg-BG"/>
        </w:rPr>
      </w:pPr>
      <w:r w:rsidRPr="00FE087A">
        <w:rPr>
          <w:szCs w:val="24"/>
          <w:lang w:val="bg-BG"/>
        </w:rPr>
        <w:t xml:space="preserve">командировано в </w:t>
      </w:r>
      <w:r w:rsidR="00AE4A97" w:rsidRPr="00FE087A">
        <w:rPr>
          <w:szCs w:val="24"/>
          <w:lang w:val="bg-BG"/>
        </w:rPr>
        <w:t>ЕС</w:t>
      </w:r>
      <w:r w:rsidRPr="00FE087A">
        <w:rPr>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FE087A">
        <w:rPr>
          <w:szCs w:val="24"/>
          <w:lang w:val="bg-BG"/>
        </w:rPr>
        <w:t>ЕС</w:t>
      </w:r>
      <w:r w:rsidRPr="00FE087A">
        <w:rPr>
          <w:szCs w:val="24"/>
          <w:lang w:val="bg-BG"/>
        </w:rPr>
        <w:t>.</w:t>
      </w:r>
    </w:p>
    <w:p w:rsidR="005669AB" w:rsidRPr="00FE087A" w:rsidRDefault="005669AB" w:rsidP="003A1C2C">
      <w:pPr>
        <w:spacing w:after="120" w:line="276" w:lineRule="auto"/>
        <w:ind w:left="284" w:hanging="284"/>
        <w:rPr>
          <w:szCs w:val="24"/>
          <w:lang w:val="bg-BG"/>
        </w:rPr>
      </w:pPr>
      <w:r w:rsidRPr="00FE087A">
        <w:rPr>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FE087A">
        <w:rPr>
          <w:szCs w:val="24"/>
          <w:lang w:val="bg-BG"/>
        </w:rPr>
        <w:t>ЕС</w:t>
      </w:r>
      <w:r w:rsidRPr="00FE087A">
        <w:rPr>
          <w:szCs w:val="24"/>
          <w:lang w:val="bg-BG"/>
        </w:rPr>
        <w:t xml:space="preserve">, създадени в съответствие с Договорите, и персоналът на тези органи се приравняват на служители на </w:t>
      </w:r>
      <w:r w:rsidR="00AE4A97" w:rsidRPr="00FE087A">
        <w:rPr>
          <w:szCs w:val="24"/>
          <w:lang w:val="bg-BG"/>
        </w:rPr>
        <w:t>ЕС</w:t>
      </w:r>
      <w:r w:rsidRPr="00FE087A">
        <w:rPr>
          <w:szCs w:val="24"/>
          <w:lang w:val="bg-BG"/>
        </w:rPr>
        <w:t>, доколкото Правилникът за персонала не се прилага за тях;</w:t>
      </w:r>
    </w:p>
    <w:p w:rsidR="005669AB" w:rsidRPr="00FE087A" w:rsidRDefault="005669AB" w:rsidP="003A1C2C">
      <w:pPr>
        <w:spacing w:after="120" w:line="276" w:lineRule="auto"/>
        <w:ind w:left="284" w:hanging="284"/>
        <w:rPr>
          <w:szCs w:val="24"/>
          <w:lang w:val="bg-BG"/>
        </w:rPr>
      </w:pPr>
      <w:r w:rsidRPr="00FE087A">
        <w:rPr>
          <w:szCs w:val="24"/>
          <w:lang w:val="bg-BG"/>
        </w:rPr>
        <w:t xml:space="preserve">ii) „служител на националната администрация“ следва да се разбира като позоваване на определението за „длъжностно лице“ или „публичен служител“ в </w:t>
      </w:r>
      <w:r w:rsidRPr="00FE087A">
        <w:rPr>
          <w:szCs w:val="24"/>
          <w:lang w:val="bg-BG"/>
        </w:rPr>
        <w:lastRenderedPageBreak/>
        <w:t>националното право на държавата членка или на третата държава, в която съответното лице изпълнява своите функции.</w:t>
      </w:r>
    </w:p>
    <w:p w:rsidR="005669AB" w:rsidRPr="00FE087A" w:rsidRDefault="005669AB" w:rsidP="003A1C2C">
      <w:pPr>
        <w:spacing w:after="120" w:line="276" w:lineRule="auto"/>
        <w:ind w:left="284" w:hanging="284"/>
        <w:rPr>
          <w:szCs w:val="24"/>
          <w:lang w:val="bg-BG"/>
        </w:rPr>
      </w:pPr>
      <w:r w:rsidRPr="00FE087A">
        <w:rPr>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rsidR="005669AB" w:rsidRPr="00FE087A" w:rsidRDefault="005669AB" w:rsidP="003A1C2C">
      <w:pPr>
        <w:spacing w:after="120" w:line="276" w:lineRule="auto"/>
        <w:ind w:left="284" w:hanging="284"/>
        <w:rPr>
          <w:szCs w:val="24"/>
          <w:lang w:val="bg-BG"/>
        </w:rPr>
      </w:pPr>
      <w:r w:rsidRPr="00FE087A">
        <w:rPr>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rsidR="005669AB" w:rsidRPr="00FE087A" w:rsidRDefault="00AE4A97" w:rsidP="003A1C2C">
      <w:pPr>
        <w:spacing w:after="120" w:line="276" w:lineRule="auto"/>
        <w:ind w:left="284" w:hanging="284"/>
        <w:rPr>
          <w:szCs w:val="24"/>
          <w:lang w:val="bg-BG"/>
        </w:rPr>
      </w:pPr>
      <w:r w:rsidRPr="00FE087A">
        <w:rPr>
          <w:szCs w:val="24"/>
          <w:lang w:val="bg-BG"/>
        </w:rPr>
        <w:t>6</w:t>
      </w:r>
      <w:r w:rsidR="005669AB" w:rsidRPr="00FE087A">
        <w:rPr>
          <w:szCs w:val="24"/>
          <w:lang w:val="bg-BG"/>
        </w:rPr>
        <w:t>.2.2</w:t>
      </w:r>
      <w:r w:rsidR="008B5174" w:rsidRPr="00FE087A">
        <w:rPr>
          <w:szCs w:val="24"/>
          <w:lang w:val="bg-BG"/>
        </w:rPr>
        <w:t>.</w:t>
      </w:r>
      <w:r w:rsidR="005669AB" w:rsidRPr="00FE087A">
        <w:rPr>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FE087A">
        <w:rPr>
          <w:szCs w:val="24"/>
          <w:lang w:val="bg-BG"/>
        </w:rPr>
        <w:t>ЕС</w:t>
      </w:r>
      <w:r w:rsidR="005669AB" w:rsidRPr="00FE087A">
        <w:rPr>
          <w:szCs w:val="24"/>
          <w:lang w:val="bg-BG"/>
        </w:rPr>
        <w:t xml:space="preserve"> в държавите членки или в трети държави.</w:t>
      </w:r>
    </w:p>
    <w:p w:rsidR="00145652" w:rsidRPr="00FE087A" w:rsidRDefault="00AE4A97" w:rsidP="003A1C2C">
      <w:pPr>
        <w:spacing w:after="120" w:line="276" w:lineRule="auto"/>
        <w:rPr>
          <w:szCs w:val="24"/>
          <w:lang w:val="bg-BG"/>
        </w:rPr>
      </w:pPr>
      <w:r w:rsidRPr="00FE087A">
        <w:rPr>
          <w:b/>
          <w:bCs/>
          <w:szCs w:val="24"/>
          <w:lang w:val="bg-BG"/>
        </w:rPr>
        <w:t>6</w:t>
      </w:r>
      <w:r w:rsidR="00145652" w:rsidRPr="00FE087A">
        <w:rPr>
          <w:b/>
          <w:bCs/>
          <w:szCs w:val="24"/>
          <w:lang w:val="bg-BG"/>
        </w:rPr>
        <w:t>.3</w:t>
      </w:r>
      <w:r w:rsidR="008B5174" w:rsidRPr="00FE087A">
        <w:rPr>
          <w:b/>
          <w:bCs/>
          <w:szCs w:val="24"/>
          <w:lang w:val="bg-BG"/>
        </w:rPr>
        <w:t>.</w:t>
      </w:r>
      <w:r w:rsidR="00145652" w:rsidRPr="00FE087A">
        <w:rPr>
          <w:szCs w:val="24"/>
          <w:lang w:val="bg-BG"/>
        </w:rPr>
        <w:t xml:space="preserve"> </w:t>
      </w:r>
      <w:r w:rsidR="00C53B60" w:rsidRPr="00FE087A">
        <w:rPr>
          <w:szCs w:val="24"/>
          <w:lang w:val="bg-BG"/>
        </w:rPr>
        <w:t>Престъплени</w:t>
      </w:r>
      <w:r w:rsidR="00060406" w:rsidRPr="00FE087A">
        <w:rPr>
          <w:szCs w:val="24"/>
          <w:lang w:val="bg-BG"/>
        </w:rPr>
        <w:t>ята</w:t>
      </w:r>
      <w:r w:rsidR="00C53B60" w:rsidRPr="00FE087A">
        <w:rPr>
          <w:szCs w:val="24"/>
          <w:lang w:val="bg-BG"/>
        </w:rPr>
        <w:t xml:space="preserve"> </w:t>
      </w:r>
      <w:r w:rsidR="008449FA" w:rsidRPr="00FE087A">
        <w:rPr>
          <w:szCs w:val="24"/>
          <w:lang w:val="bg-BG"/>
        </w:rPr>
        <w:t>„</w:t>
      </w:r>
      <w:r w:rsidR="00C53B60" w:rsidRPr="00FE087A">
        <w:rPr>
          <w:szCs w:val="24"/>
          <w:lang w:val="bg-BG"/>
        </w:rPr>
        <w:t>подкуп</w:t>
      </w:r>
      <w:r w:rsidR="008449FA" w:rsidRPr="00FE087A">
        <w:rPr>
          <w:szCs w:val="24"/>
          <w:lang w:val="bg-BG"/>
        </w:rPr>
        <w:t>“</w:t>
      </w:r>
      <w:r w:rsidR="00C53B60" w:rsidRPr="00FE087A">
        <w:rPr>
          <w:szCs w:val="24"/>
          <w:lang w:val="bg-BG"/>
        </w:rPr>
        <w:t xml:space="preserve"> по чл. 301, чл. 304, 304а, 304б, 304в и </w:t>
      </w:r>
      <w:r w:rsidR="008449FA" w:rsidRPr="00FE087A">
        <w:rPr>
          <w:szCs w:val="24"/>
          <w:lang w:val="bg-BG"/>
        </w:rPr>
        <w:t>„</w:t>
      </w:r>
      <w:r w:rsidR="00C53B60" w:rsidRPr="00FE087A">
        <w:rPr>
          <w:szCs w:val="24"/>
          <w:lang w:val="bg-BG"/>
        </w:rPr>
        <w:t>провокация към подкуп</w:t>
      </w:r>
      <w:r w:rsidR="008449FA" w:rsidRPr="00FE087A">
        <w:rPr>
          <w:szCs w:val="24"/>
          <w:lang w:val="bg-BG"/>
        </w:rPr>
        <w:t>“</w:t>
      </w:r>
      <w:r w:rsidR="00C53B60" w:rsidRPr="00FE087A">
        <w:rPr>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FE087A">
        <w:rPr>
          <w:szCs w:val="24"/>
          <w:lang w:val="bg-BG"/>
        </w:rPr>
        <w:t>т</w:t>
      </w:r>
      <w:r w:rsidR="00C53B60" w:rsidRPr="00FE087A">
        <w:rPr>
          <w:szCs w:val="24"/>
          <w:lang w:val="bg-BG"/>
        </w:rPr>
        <w:t xml:space="preserve"> за „корупция, засягаща финансовите интереси на ЕС“ по смисъла на настоящия член.</w:t>
      </w:r>
    </w:p>
    <w:p w:rsidR="00FD0F40" w:rsidRPr="00FE087A" w:rsidRDefault="0043271E" w:rsidP="003A1C2C">
      <w:pPr>
        <w:pStyle w:val="Heading1"/>
        <w:spacing w:before="0" w:after="120" w:line="276" w:lineRule="auto"/>
        <w:rPr>
          <w:smallCaps/>
          <w:szCs w:val="24"/>
          <w:lang w:val="bg-BG"/>
        </w:rPr>
      </w:pPr>
      <w:bookmarkStart w:id="21" w:name="_Toc110605525"/>
      <w:r w:rsidRPr="00FE087A">
        <w:rPr>
          <w:szCs w:val="24"/>
          <w:lang w:val="bg-BG"/>
        </w:rPr>
        <w:t>Член</w:t>
      </w:r>
      <w:r w:rsidR="00FD0F40" w:rsidRPr="00FE087A">
        <w:rPr>
          <w:szCs w:val="24"/>
          <w:lang w:val="bg-BG"/>
        </w:rPr>
        <w:t xml:space="preserve"> </w:t>
      </w:r>
      <w:r w:rsidR="00AE4A97" w:rsidRPr="00FE087A">
        <w:rPr>
          <w:szCs w:val="24"/>
          <w:lang w:val="bg-BG"/>
        </w:rPr>
        <w:t>7</w:t>
      </w:r>
      <w:r w:rsidR="000C40C5" w:rsidRPr="00FE087A">
        <w:rPr>
          <w:szCs w:val="24"/>
          <w:lang w:val="bg-BG"/>
        </w:rPr>
        <w:t>.</w:t>
      </w:r>
      <w:r w:rsidR="00FD0F40" w:rsidRPr="00FE087A">
        <w:rPr>
          <w:szCs w:val="24"/>
          <w:lang w:val="bg-BG"/>
        </w:rPr>
        <w:t xml:space="preserve"> </w:t>
      </w:r>
      <w:bookmarkEnd w:id="11"/>
      <w:bookmarkEnd w:id="12"/>
      <w:bookmarkEnd w:id="13"/>
      <w:bookmarkEnd w:id="14"/>
      <w:r w:rsidRPr="00FE087A">
        <w:rPr>
          <w:szCs w:val="24"/>
          <w:lang w:val="bg-BG"/>
        </w:rPr>
        <w:t>Конфликт на интереси</w:t>
      </w:r>
      <w:bookmarkEnd w:id="15"/>
      <w:bookmarkEnd w:id="16"/>
      <w:bookmarkEnd w:id="21"/>
    </w:p>
    <w:p w:rsidR="00552218" w:rsidRPr="00FE087A" w:rsidRDefault="00AE4A97" w:rsidP="003A1C2C">
      <w:pPr>
        <w:spacing w:after="120" w:line="276" w:lineRule="auto"/>
        <w:rPr>
          <w:szCs w:val="24"/>
          <w:lang w:val="bg-BG"/>
        </w:rPr>
      </w:pPr>
      <w:r w:rsidRPr="00FE087A">
        <w:rPr>
          <w:b/>
          <w:bCs/>
          <w:szCs w:val="24"/>
          <w:lang w:val="bg-BG"/>
        </w:rPr>
        <w:t>7</w:t>
      </w:r>
      <w:r w:rsidR="00156BC0" w:rsidRPr="00FE087A">
        <w:rPr>
          <w:b/>
          <w:bCs/>
          <w:szCs w:val="24"/>
          <w:lang w:val="bg-BG"/>
        </w:rPr>
        <w:t>.1.</w:t>
      </w:r>
      <w:r w:rsidR="00156BC0" w:rsidRPr="00FE087A">
        <w:rPr>
          <w:szCs w:val="24"/>
          <w:lang w:val="bg-BG"/>
        </w:rPr>
        <w:t xml:space="preserve"> </w:t>
      </w:r>
      <w:r w:rsidR="003126B1" w:rsidRPr="00FE087A">
        <w:rPr>
          <w:szCs w:val="24"/>
          <w:lang w:val="bg-BG"/>
        </w:rPr>
        <w:t xml:space="preserve">Конфликт на интереси </w:t>
      </w:r>
      <w:r w:rsidR="00C321C4" w:rsidRPr="00FE087A">
        <w:rPr>
          <w:szCs w:val="24"/>
          <w:lang w:val="bg-BG"/>
        </w:rPr>
        <w:t>при изпълнението на договора</w:t>
      </w:r>
      <w:r w:rsidR="00097E79" w:rsidRPr="00FE087A">
        <w:rPr>
          <w:szCs w:val="24"/>
          <w:lang w:val="bg-BG"/>
        </w:rPr>
        <w:t>, засягащ финансовите интереси на ЕС</w:t>
      </w:r>
      <w:r w:rsidR="00C053C8" w:rsidRPr="00FE087A">
        <w:rPr>
          <w:szCs w:val="24"/>
          <w:lang w:val="bg-BG"/>
        </w:rPr>
        <w:t>,</w:t>
      </w:r>
      <w:r w:rsidR="00C321C4" w:rsidRPr="00FE087A">
        <w:rPr>
          <w:szCs w:val="24"/>
          <w:lang w:val="bg-BG"/>
        </w:rPr>
        <w:t xml:space="preserve"> </w:t>
      </w:r>
      <w:r w:rsidR="003126B1" w:rsidRPr="00FE087A">
        <w:rPr>
          <w:szCs w:val="24"/>
          <w:lang w:val="bg-BG"/>
        </w:rPr>
        <w:t>е налице</w:t>
      </w:r>
      <w:r w:rsidR="00C321C4" w:rsidRPr="00FE087A">
        <w:rPr>
          <w:szCs w:val="24"/>
          <w:lang w:val="bg-BG"/>
        </w:rPr>
        <w:t xml:space="preserve"> в следните случаи</w:t>
      </w:r>
      <w:r w:rsidR="00552218" w:rsidRPr="00FE087A">
        <w:rPr>
          <w:szCs w:val="24"/>
          <w:lang w:val="bg-BG"/>
        </w:rPr>
        <w:t xml:space="preserve">: </w:t>
      </w:r>
    </w:p>
    <w:p w:rsidR="00552218" w:rsidRPr="00FE087A" w:rsidRDefault="00AE4A97" w:rsidP="003A1C2C">
      <w:pPr>
        <w:spacing w:after="120" w:line="276" w:lineRule="auto"/>
        <w:ind w:left="284" w:hanging="284"/>
        <w:rPr>
          <w:szCs w:val="24"/>
          <w:lang w:val="bg-BG"/>
        </w:rPr>
      </w:pPr>
      <w:r w:rsidRPr="00FE087A">
        <w:rPr>
          <w:szCs w:val="24"/>
          <w:lang w:val="bg-BG"/>
        </w:rPr>
        <w:t>7</w:t>
      </w:r>
      <w:r w:rsidR="00552218" w:rsidRPr="00FE087A">
        <w:rPr>
          <w:szCs w:val="24"/>
          <w:lang w:val="bg-BG"/>
        </w:rPr>
        <w:t>.</w:t>
      </w:r>
      <w:r w:rsidR="000C40C5" w:rsidRPr="00FE087A">
        <w:rPr>
          <w:szCs w:val="24"/>
          <w:lang w:val="bg-BG"/>
        </w:rPr>
        <w:t>1</w:t>
      </w:r>
      <w:r w:rsidR="00552218" w:rsidRPr="00FE087A">
        <w:rPr>
          <w:szCs w:val="24"/>
          <w:lang w:val="bg-BG"/>
        </w:rPr>
        <w:t>.1</w:t>
      </w:r>
      <w:r w:rsidR="008B5174" w:rsidRPr="00FE087A">
        <w:rPr>
          <w:szCs w:val="24"/>
          <w:lang w:val="bg-BG"/>
        </w:rPr>
        <w:t xml:space="preserve">. </w:t>
      </w:r>
      <w:r w:rsidR="00550C12" w:rsidRPr="00FE087A">
        <w:rPr>
          <w:szCs w:val="24"/>
          <w:lang w:val="bg-BG"/>
        </w:rPr>
        <w:t>съгласно чл. 61 от Регламент (ЕС, ЕВРАТОМ) № 2018/1046</w:t>
      </w:r>
      <w:r w:rsidR="00D173AC" w:rsidRPr="00FE087A">
        <w:rPr>
          <w:szCs w:val="24"/>
          <w:lang w:val="bg-BG"/>
        </w:rPr>
        <w:t xml:space="preserve">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 г.)</w:t>
      </w:r>
      <w:r w:rsidR="008449FA" w:rsidRPr="00FE087A">
        <w:rPr>
          <w:szCs w:val="24"/>
          <w:lang w:val="bg-BG"/>
        </w:rPr>
        <w:t xml:space="preserve"> -</w:t>
      </w:r>
      <w:r w:rsidR="00550C12" w:rsidRPr="00FE087A">
        <w:rPr>
          <w:szCs w:val="24"/>
          <w:lang w:val="bg-BG"/>
        </w:rPr>
        <w:t xml:space="preserve"> </w:t>
      </w:r>
      <w:r w:rsidR="00994D54" w:rsidRPr="00FE087A">
        <w:rPr>
          <w:szCs w:val="24"/>
          <w:lang w:val="bg-BG"/>
        </w:rPr>
        <w:t xml:space="preserve">когато </w:t>
      </w:r>
      <w:r w:rsidR="006674F0" w:rsidRPr="00FE087A">
        <w:rPr>
          <w:szCs w:val="24"/>
          <w:lang w:val="bg-BG"/>
        </w:rPr>
        <w:t xml:space="preserve">за </w:t>
      </w:r>
      <w:r w:rsidR="003126B1" w:rsidRPr="00FE087A">
        <w:rPr>
          <w:szCs w:val="24"/>
          <w:lang w:val="bg-BG"/>
        </w:rPr>
        <w:t>безпристрастното и обективно изпълнение на функциите по договора</w:t>
      </w:r>
      <w:r w:rsidR="00282D0F" w:rsidRPr="00FE087A">
        <w:rPr>
          <w:szCs w:val="24"/>
          <w:lang w:val="bg-BG"/>
        </w:rPr>
        <w:t xml:space="preserve"> за финансиране</w:t>
      </w:r>
      <w:r w:rsidR="003126B1" w:rsidRPr="00FE087A">
        <w:rPr>
          <w:szCs w:val="24"/>
          <w:lang w:val="bg-BG"/>
        </w:rPr>
        <w:t xml:space="preserve"> </w:t>
      </w:r>
      <w:r w:rsidR="00097E79" w:rsidRPr="00FE087A">
        <w:rPr>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FE087A">
        <w:rPr>
          <w:szCs w:val="24"/>
          <w:lang w:val="bg-BG"/>
        </w:rPr>
        <w:t xml:space="preserve"> може да възникне съмнение</w:t>
      </w:r>
      <w:r w:rsidR="003126B1" w:rsidRPr="00FE087A">
        <w:rPr>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FE087A">
        <w:rPr>
          <w:szCs w:val="24"/>
          <w:lang w:val="bg-BG"/>
        </w:rPr>
        <w:t xml:space="preserve"> всякакъв друг пряк или косвен личен интерес</w:t>
      </w:r>
      <w:r w:rsidR="00552218" w:rsidRPr="00FE087A">
        <w:rPr>
          <w:szCs w:val="24"/>
          <w:lang w:val="bg-BG"/>
        </w:rPr>
        <w:t xml:space="preserve">; </w:t>
      </w:r>
      <w:r w:rsidR="00550C12" w:rsidRPr="00FE087A">
        <w:rPr>
          <w:szCs w:val="24"/>
          <w:lang w:val="bg-BG"/>
        </w:rPr>
        <w:t>и/</w:t>
      </w:r>
      <w:r w:rsidR="00552218" w:rsidRPr="00FE087A">
        <w:rPr>
          <w:szCs w:val="24"/>
          <w:lang w:val="bg-BG"/>
        </w:rPr>
        <w:t>или</w:t>
      </w:r>
    </w:p>
    <w:p w:rsidR="00552218" w:rsidRPr="00FE087A" w:rsidRDefault="00AE4A97" w:rsidP="003A1C2C">
      <w:pPr>
        <w:spacing w:after="120" w:line="276" w:lineRule="auto"/>
        <w:ind w:left="284" w:hanging="284"/>
        <w:rPr>
          <w:szCs w:val="24"/>
          <w:lang w:val="bg-BG"/>
        </w:rPr>
      </w:pPr>
      <w:r w:rsidRPr="00FE087A">
        <w:rPr>
          <w:szCs w:val="24"/>
          <w:lang w:val="bg-BG"/>
        </w:rPr>
        <w:t>7</w:t>
      </w:r>
      <w:r w:rsidR="00552218" w:rsidRPr="00FE087A">
        <w:rPr>
          <w:szCs w:val="24"/>
          <w:lang w:val="bg-BG"/>
        </w:rPr>
        <w:t>.</w:t>
      </w:r>
      <w:r w:rsidR="000C40C5" w:rsidRPr="00FE087A">
        <w:rPr>
          <w:szCs w:val="24"/>
          <w:lang w:val="bg-BG"/>
        </w:rPr>
        <w:t>1</w:t>
      </w:r>
      <w:r w:rsidR="00552218" w:rsidRPr="00FE087A">
        <w:rPr>
          <w:szCs w:val="24"/>
          <w:lang w:val="bg-BG"/>
        </w:rPr>
        <w:t>.2</w:t>
      </w:r>
      <w:r w:rsidR="008B5174" w:rsidRPr="00FE087A">
        <w:rPr>
          <w:szCs w:val="24"/>
          <w:lang w:val="bg-BG"/>
        </w:rPr>
        <w:t>.</w:t>
      </w:r>
      <w:r w:rsidR="00223CE3" w:rsidRPr="00FE087A">
        <w:rPr>
          <w:szCs w:val="24"/>
          <w:lang w:val="bg-BG"/>
        </w:rPr>
        <w:t xml:space="preserve"> </w:t>
      </w:r>
      <w:r w:rsidR="00552218" w:rsidRPr="00FE087A">
        <w:rPr>
          <w:szCs w:val="24"/>
          <w:lang w:val="bg-BG"/>
        </w:rPr>
        <w:t xml:space="preserve">съгласно чл. 52 от </w:t>
      </w:r>
      <w:r w:rsidR="00994D54" w:rsidRPr="00FE087A">
        <w:rPr>
          <w:szCs w:val="24"/>
          <w:lang w:val="bg-BG"/>
        </w:rPr>
        <w:t>Закона</w:t>
      </w:r>
      <w:r w:rsidR="000E702C" w:rsidRPr="00FE087A">
        <w:rPr>
          <w:szCs w:val="24"/>
          <w:lang w:val="bg-BG"/>
        </w:rPr>
        <w:t xml:space="preserve"> за противодействие на корупцията </w:t>
      </w:r>
      <w:r w:rsidR="008D068F" w:rsidRPr="00FE087A">
        <w:rPr>
          <w:szCs w:val="24"/>
          <w:lang w:val="bg-BG"/>
        </w:rPr>
        <w:t>(ЗПК)</w:t>
      </w:r>
      <w:r w:rsidR="008449FA" w:rsidRPr="00FE087A">
        <w:rPr>
          <w:szCs w:val="24"/>
          <w:lang w:val="bg-BG"/>
        </w:rPr>
        <w:t xml:space="preserve"> -</w:t>
      </w:r>
      <w:r w:rsidR="00552218" w:rsidRPr="00FE087A">
        <w:rPr>
          <w:szCs w:val="24"/>
          <w:lang w:val="bg-BG"/>
        </w:rPr>
        <w:t xml:space="preserve"> когато лице</w:t>
      </w:r>
      <w:r w:rsidR="000D6955" w:rsidRPr="00FE087A">
        <w:rPr>
          <w:szCs w:val="24"/>
          <w:lang w:val="bg-BG"/>
        </w:rPr>
        <w:t xml:space="preserve"> по чл. 6, ал. 1 от този закон</w:t>
      </w:r>
      <w:r w:rsidR="00552218" w:rsidRPr="00FE087A">
        <w:rPr>
          <w:szCs w:val="24"/>
          <w:lang w:val="bg-BG"/>
        </w:rPr>
        <w:t xml:space="preserve">, </w:t>
      </w:r>
      <w:r w:rsidR="000D6955" w:rsidRPr="00FE087A">
        <w:rPr>
          <w:szCs w:val="24"/>
          <w:lang w:val="bg-BG"/>
        </w:rPr>
        <w:t xml:space="preserve">което е страна или изпълнител по настоящия договор, или представлява страна по настоящия договор </w:t>
      </w:r>
      <w:r w:rsidR="00552218" w:rsidRPr="00FE087A">
        <w:rPr>
          <w:szCs w:val="24"/>
          <w:lang w:val="bg-BG"/>
        </w:rPr>
        <w:t xml:space="preserve">има частен интерес, който може да повлияе върху безпристрастното и обективното изпълнение на </w:t>
      </w:r>
      <w:r w:rsidR="00552218" w:rsidRPr="00FE087A">
        <w:rPr>
          <w:szCs w:val="24"/>
          <w:lang w:val="bg-BG"/>
        </w:rPr>
        <w:lastRenderedPageBreak/>
        <w:t>правомощията или задълженията му по служба</w:t>
      </w:r>
      <w:r w:rsidR="000D6955" w:rsidRPr="00FE087A">
        <w:rPr>
          <w:szCs w:val="24"/>
          <w:lang w:val="bg-BG"/>
        </w:rPr>
        <w:t xml:space="preserve"> като страна по договора</w:t>
      </w:r>
      <w:r w:rsidR="00552218" w:rsidRPr="00FE087A">
        <w:rPr>
          <w:szCs w:val="24"/>
          <w:lang w:val="bg-BG"/>
        </w:rPr>
        <w:t>.</w:t>
      </w:r>
      <w:r w:rsidR="000D6955" w:rsidRPr="00FE087A">
        <w:rPr>
          <w:szCs w:val="24"/>
          <w:lang w:val="bg-BG"/>
        </w:rPr>
        <w:t xml:space="preserve"> „</w:t>
      </w:r>
      <w:r w:rsidR="00552218" w:rsidRPr="00FE087A">
        <w:rPr>
          <w:szCs w:val="24"/>
          <w:lang w:val="bg-BG"/>
        </w:rPr>
        <w:t>Частен</w:t>
      </w:r>
      <w:r w:rsidR="000D6955" w:rsidRPr="00FE087A">
        <w:rPr>
          <w:szCs w:val="24"/>
          <w:lang w:val="bg-BG"/>
        </w:rPr>
        <w:t>“</w:t>
      </w:r>
      <w:r w:rsidR="00552218" w:rsidRPr="00FE087A">
        <w:rPr>
          <w:szCs w:val="24"/>
          <w:lang w:val="bg-BG"/>
        </w:rPr>
        <w:t xml:space="preserve"> е всеки интерес, който води до облага от материален или нематериален характер за лице</w:t>
      </w:r>
      <w:r w:rsidR="000D6955" w:rsidRPr="00FE087A">
        <w:rPr>
          <w:szCs w:val="24"/>
          <w:lang w:val="bg-BG"/>
        </w:rPr>
        <w:t>то по чл. 6 от ЗПК</w:t>
      </w:r>
      <w:r w:rsidR="00552218" w:rsidRPr="00FE087A">
        <w:rPr>
          <w:szCs w:val="24"/>
          <w:lang w:val="bg-BG"/>
        </w:rPr>
        <w:t>, или за свързани с него лица</w:t>
      </w:r>
      <w:r w:rsidR="00994D54" w:rsidRPr="00FE087A">
        <w:rPr>
          <w:szCs w:val="24"/>
          <w:lang w:val="bg-BG"/>
        </w:rPr>
        <w:t>,   включително всяко поето задължение</w:t>
      </w:r>
      <w:r w:rsidR="008D068F" w:rsidRPr="00FE087A">
        <w:rPr>
          <w:szCs w:val="24"/>
          <w:lang w:val="bg-BG"/>
        </w:rPr>
        <w:t xml:space="preserve">. „Облага“ и „свързани лица“ се разбират в смисъла, дефиниран съответно в чл. 54 </w:t>
      </w:r>
      <w:r w:rsidR="00434484">
        <w:rPr>
          <w:szCs w:val="24"/>
          <w:lang w:val="bg-BG"/>
        </w:rPr>
        <w:t xml:space="preserve">от </w:t>
      </w:r>
      <w:r w:rsidR="00434484" w:rsidRPr="00FE087A">
        <w:rPr>
          <w:szCs w:val="24"/>
          <w:lang w:val="bg-BG"/>
        </w:rPr>
        <w:t>ЗПК</w:t>
      </w:r>
      <w:r w:rsidR="00434484">
        <w:rPr>
          <w:szCs w:val="24"/>
          <w:lang w:val="bg-BG"/>
        </w:rPr>
        <w:t xml:space="preserve"> </w:t>
      </w:r>
      <w:r w:rsidR="008D068F" w:rsidRPr="00FE087A">
        <w:rPr>
          <w:szCs w:val="24"/>
          <w:lang w:val="bg-BG"/>
        </w:rPr>
        <w:t xml:space="preserve">и § 1, т. </w:t>
      </w:r>
      <w:r w:rsidR="00434484">
        <w:rPr>
          <w:szCs w:val="24"/>
          <w:lang w:val="bg-BG"/>
        </w:rPr>
        <w:t>9</w:t>
      </w:r>
      <w:r w:rsidR="00434484" w:rsidRPr="00FE087A">
        <w:rPr>
          <w:szCs w:val="24"/>
          <w:lang w:val="bg-BG"/>
        </w:rPr>
        <w:t xml:space="preserve"> </w:t>
      </w:r>
      <w:r w:rsidR="008D068F" w:rsidRPr="00FE087A">
        <w:rPr>
          <w:szCs w:val="24"/>
          <w:lang w:val="bg-BG"/>
        </w:rPr>
        <w:t>от Допълнителните разпоредби на ЗПК</w:t>
      </w:r>
      <w:r w:rsidR="00994D54" w:rsidRPr="00FE087A">
        <w:rPr>
          <w:szCs w:val="24"/>
          <w:lang w:val="bg-BG"/>
        </w:rPr>
        <w:t xml:space="preserve">; </w:t>
      </w:r>
      <w:r w:rsidR="00550C12" w:rsidRPr="00FE087A">
        <w:rPr>
          <w:szCs w:val="24"/>
          <w:lang w:val="bg-BG"/>
        </w:rPr>
        <w:t>и/</w:t>
      </w:r>
      <w:r w:rsidR="00994D54" w:rsidRPr="00FE087A">
        <w:rPr>
          <w:szCs w:val="24"/>
          <w:lang w:val="bg-BG"/>
        </w:rPr>
        <w:t>или</w:t>
      </w:r>
    </w:p>
    <w:p w:rsidR="00994D54" w:rsidRPr="00FE087A" w:rsidRDefault="00AE4A97" w:rsidP="003A1C2C">
      <w:pPr>
        <w:spacing w:after="120" w:line="276" w:lineRule="auto"/>
        <w:ind w:left="284" w:hanging="284"/>
        <w:rPr>
          <w:szCs w:val="24"/>
          <w:lang w:val="bg-BG"/>
        </w:rPr>
      </w:pPr>
      <w:r w:rsidRPr="00FE087A">
        <w:rPr>
          <w:szCs w:val="24"/>
          <w:lang w:val="bg-BG"/>
        </w:rPr>
        <w:t>7</w:t>
      </w:r>
      <w:r w:rsidR="00994D54" w:rsidRPr="00FE087A">
        <w:rPr>
          <w:szCs w:val="24"/>
          <w:lang w:val="bg-BG"/>
        </w:rPr>
        <w:t>.</w:t>
      </w:r>
      <w:r w:rsidR="000C40C5" w:rsidRPr="00FE087A">
        <w:rPr>
          <w:szCs w:val="24"/>
          <w:lang w:val="bg-BG"/>
        </w:rPr>
        <w:t>1</w:t>
      </w:r>
      <w:r w:rsidR="00994D54" w:rsidRPr="00FE087A">
        <w:rPr>
          <w:szCs w:val="24"/>
          <w:lang w:val="bg-BG"/>
        </w:rPr>
        <w:t>.3</w:t>
      </w:r>
      <w:r w:rsidR="008B5174" w:rsidRPr="00FE087A">
        <w:rPr>
          <w:szCs w:val="24"/>
          <w:lang w:val="bg-BG"/>
        </w:rPr>
        <w:t>.</w:t>
      </w:r>
      <w:r w:rsidR="00223CE3" w:rsidRPr="00FE087A">
        <w:rPr>
          <w:szCs w:val="24"/>
          <w:lang w:val="bg-BG"/>
        </w:rPr>
        <w:t xml:space="preserve"> </w:t>
      </w:r>
      <w:r w:rsidR="00994D54" w:rsidRPr="00FE087A">
        <w:rPr>
          <w:szCs w:val="24"/>
          <w:lang w:val="bg-BG"/>
        </w:rPr>
        <w:t>когато:</w:t>
      </w:r>
    </w:p>
    <w:p w:rsidR="00994D54" w:rsidRPr="00FE087A" w:rsidRDefault="00994D54" w:rsidP="003A1C2C">
      <w:pPr>
        <w:pStyle w:val="ListParagraph"/>
        <w:numPr>
          <w:ilvl w:val="0"/>
          <w:numId w:val="23"/>
        </w:numPr>
        <w:spacing w:after="120" w:line="276" w:lineRule="auto"/>
        <w:ind w:left="284" w:hanging="284"/>
        <w:contextualSpacing w:val="0"/>
        <w:rPr>
          <w:szCs w:val="24"/>
          <w:lang w:val="bg-BG"/>
        </w:rPr>
      </w:pPr>
      <w:r w:rsidRPr="00FE087A">
        <w:rPr>
          <w:szCs w:val="24"/>
          <w:lang w:val="bg-BG"/>
        </w:rPr>
        <w:t>Кра</w:t>
      </w:r>
      <w:r w:rsidR="000C40C5" w:rsidRPr="00FE087A">
        <w:rPr>
          <w:szCs w:val="24"/>
          <w:lang w:val="bg-BG"/>
        </w:rPr>
        <w:t>йният</w:t>
      </w:r>
      <w:r w:rsidRPr="00FE087A">
        <w:rPr>
          <w:szCs w:val="24"/>
          <w:lang w:val="bg-BG"/>
        </w:rPr>
        <w:t xml:space="preserve"> получател, </w:t>
      </w:r>
      <w:r w:rsidR="000C40C5" w:rsidRPr="00FE087A">
        <w:rPr>
          <w:szCs w:val="24"/>
          <w:lang w:val="bg-BG"/>
        </w:rPr>
        <w:t>ако</w:t>
      </w:r>
      <w:r w:rsidRPr="00FE087A">
        <w:rPr>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FE087A">
        <w:rPr>
          <w:szCs w:val="24"/>
          <w:lang w:val="bg-BG"/>
        </w:rPr>
        <w:t>, или се представлява от,</w:t>
      </w:r>
      <w:r w:rsidRPr="00FE087A">
        <w:rPr>
          <w:szCs w:val="24"/>
          <w:lang w:val="bg-BG"/>
        </w:rPr>
        <w:t xml:space="preserve"> лице на трудово или служебно правоотношение в </w:t>
      </w:r>
      <w:r w:rsidR="00CD36D0" w:rsidRPr="00FE087A">
        <w:rPr>
          <w:szCs w:val="24"/>
          <w:lang w:val="bg-BG"/>
        </w:rPr>
        <w:t xml:space="preserve">ДФЗ или </w:t>
      </w:r>
      <w:r w:rsidR="00434484" w:rsidRPr="00FE087A">
        <w:rPr>
          <w:szCs w:val="24"/>
          <w:lang w:val="bg-BG"/>
        </w:rPr>
        <w:t>МЗ</w:t>
      </w:r>
      <w:r w:rsidR="00434484">
        <w:rPr>
          <w:szCs w:val="24"/>
          <w:lang w:val="bg-BG"/>
        </w:rPr>
        <w:t>Х</w:t>
      </w:r>
      <w:r w:rsidRPr="00FE087A">
        <w:rPr>
          <w:szCs w:val="24"/>
          <w:lang w:val="bg-BG"/>
        </w:rPr>
        <w:t>, докато заема съответната длъжност и една година след напускането й;</w:t>
      </w:r>
    </w:p>
    <w:p w:rsidR="00994D54" w:rsidRPr="00FE087A" w:rsidRDefault="00A60747" w:rsidP="003A1C2C">
      <w:pPr>
        <w:pStyle w:val="ListParagraph"/>
        <w:numPr>
          <w:ilvl w:val="0"/>
          <w:numId w:val="23"/>
        </w:numPr>
        <w:spacing w:after="120" w:line="276" w:lineRule="auto"/>
        <w:ind w:left="284" w:hanging="284"/>
        <w:contextualSpacing w:val="0"/>
        <w:rPr>
          <w:szCs w:val="24"/>
          <w:lang w:val="bg-BG"/>
        </w:rPr>
      </w:pPr>
      <w:r w:rsidRPr="00FE087A">
        <w:rPr>
          <w:szCs w:val="24"/>
          <w:lang w:val="bg-BG"/>
        </w:rPr>
        <w:t>Л</w:t>
      </w:r>
      <w:r w:rsidR="00994D54" w:rsidRPr="00FE087A">
        <w:rPr>
          <w:szCs w:val="24"/>
          <w:lang w:val="bg-BG"/>
        </w:rPr>
        <w:t xml:space="preserve">ице на трудово или служебно правоотношение в </w:t>
      </w:r>
      <w:r w:rsidR="00CD36D0" w:rsidRPr="00FE087A">
        <w:rPr>
          <w:szCs w:val="24"/>
          <w:lang w:val="bg-BG"/>
        </w:rPr>
        <w:t xml:space="preserve">ДФЗ или </w:t>
      </w:r>
      <w:r w:rsidR="00434484" w:rsidRPr="00FE087A">
        <w:rPr>
          <w:szCs w:val="24"/>
          <w:lang w:val="bg-BG"/>
        </w:rPr>
        <w:t>МЗ</w:t>
      </w:r>
      <w:r w:rsidR="00434484">
        <w:rPr>
          <w:szCs w:val="24"/>
          <w:lang w:val="bg-BG"/>
        </w:rPr>
        <w:t>Х</w:t>
      </w:r>
      <w:r w:rsidR="00994D54" w:rsidRPr="00FE087A">
        <w:rPr>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FE087A">
        <w:rPr>
          <w:szCs w:val="24"/>
          <w:lang w:val="bg-BG"/>
        </w:rPr>
        <w:t>йния</w:t>
      </w:r>
      <w:r w:rsidR="00994D54" w:rsidRPr="00FE087A">
        <w:rPr>
          <w:szCs w:val="24"/>
          <w:lang w:val="bg-BG"/>
        </w:rPr>
        <w:t xml:space="preserve"> получател или извърши консултантска дейност по отношение на кра</w:t>
      </w:r>
      <w:r w:rsidR="000C40C5" w:rsidRPr="00FE087A">
        <w:rPr>
          <w:szCs w:val="24"/>
          <w:lang w:val="bg-BG"/>
        </w:rPr>
        <w:t>йния получател</w:t>
      </w:r>
      <w:r w:rsidR="005045F4" w:rsidRPr="00FE087A">
        <w:rPr>
          <w:szCs w:val="24"/>
          <w:lang w:val="bg-BG"/>
        </w:rPr>
        <w:t>;</w:t>
      </w:r>
      <w:r w:rsidR="00994D54" w:rsidRPr="00FE087A">
        <w:rPr>
          <w:szCs w:val="24"/>
          <w:lang w:val="bg-BG"/>
        </w:rPr>
        <w:t xml:space="preserve"> </w:t>
      </w:r>
    </w:p>
    <w:p w:rsidR="00AC3392" w:rsidRPr="00FE087A" w:rsidRDefault="00241B13" w:rsidP="003A1C2C">
      <w:pPr>
        <w:spacing w:after="120" w:line="276" w:lineRule="auto"/>
        <w:ind w:left="284" w:hanging="284"/>
        <w:rPr>
          <w:szCs w:val="24"/>
          <w:lang w:val="bg-BG"/>
        </w:rPr>
      </w:pPr>
      <w:r w:rsidRPr="00FE087A">
        <w:rPr>
          <w:szCs w:val="24"/>
          <w:lang w:val="bg-BG"/>
        </w:rPr>
        <w:t>7.1.4</w:t>
      </w:r>
      <w:r w:rsidR="008B5174" w:rsidRPr="00FE087A">
        <w:rPr>
          <w:szCs w:val="24"/>
          <w:lang w:val="bg-BG"/>
        </w:rPr>
        <w:t>.</w:t>
      </w:r>
      <w:r w:rsidRPr="00FE087A">
        <w:rPr>
          <w:szCs w:val="24"/>
          <w:lang w:val="bg-BG"/>
        </w:rPr>
        <w:t xml:space="preserve"> </w:t>
      </w:r>
      <w:r w:rsidR="00223CE3" w:rsidRPr="00FE087A">
        <w:rPr>
          <w:szCs w:val="24"/>
          <w:lang w:val="bg-BG"/>
        </w:rPr>
        <w:t>когато бъде установено, че:</w:t>
      </w:r>
    </w:p>
    <w:p w:rsidR="00223CE3" w:rsidRPr="00FE087A" w:rsidRDefault="008B5174" w:rsidP="003A1C2C">
      <w:pPr>
        <w:pStyle w:val="ListParagraph"/>
        <w:numPr>
          <w:ilvl w:val="0"/>
          <w:numId w:val="27"/>
        </w:numPr>
        <w:spacing w:after="120" w:line="276" w:lineRule="auto"/>
        <w:ind w:left="284" w:hanging="284"/>
        <w:contextualSpacing w:val="0"/>
        <w:rPr>
          <w:rFonts w:eastAsia="Calibri"/>
          <w:szCs w:val="24"/>
          <w:lang w:val="bg-BG"/>
        </w:rPr>
      </w:pPr>
      <w:r w:rsidRPr="00FE087A">
        <w:rPr>
          <w:rFonts w:eastAsia="Calibri"/>
          <w:szCs w:val="24"/>
          <w:lang w:val="bg-BG"/>
        </w:rPr>
        <w:t>к</w:t>
      </w:r>
      <w:r w:rsidR="00306DF3" w:rsidRPr="00FE087A">
        <w:rPr>
          <w:rFonts w:eastAsia="Calibri"/>
          <w:szCs w:val="24"/>
          <w:lang w:val="bg-BG"/>
        </w:rPr>
        <w:t>райният получател с</w:t>
      </w:r>
      <w:r w:rsidR="00223CE3" w:rsidRPr="00FE087A">
        <w:rPr>
          <w:rFonts w:eastAsia="Calibri"/>
          <w:szCs w:val="24"/>
          <w:lang w:val="bg-BG"/>
        </w:rPr>
        <w:t xml:space="preserve">е </w:t>
      </w:r>
      <w:r w:rsidR="00306DF3" w:rsidRPr="00FE087A">
        <w:rPr>
          <w:rFonts w:eastAsia="Calibri"/>
          <w:szCs w:val="24"/>
          <w:lang w:val="bg-BG"/>
        </w:rPr>
        <w:t xml:space="preserve">е </w:t>
      </w:r>
      <w:r w:rsidR="00223CE3" w:rsidRPr="00FE087A">
        <w:rPr>
          <w:rFonts w:eastAsia="Calibri"/>
          <w:szCs w:val="24"/>
          <w:lang w:val="bg-BG"/>
        </w:rPr>
        <w:t>опитал да:</w:t>
      </w:r>
    </w:p>
    <w:p w:rsidR="00FF532B" w:rsidRPr="00FE087A" w:rsidRDefault="00223CE3" w:rsidP="003A1C2C">
      <w:pPr>
        <w:pStyle w:val="ListParagraph"/>
        <w:numPr>
          <w:ilvl w:val="0"/>
          <w:numId w:val="33"/>
        </w:numPr>
        <w:spacing w:after="120" w:line="276" w:lineRule="auto"/>
        <w:ind w:left="284" w:hanging="284"/>
        <w:contextualSpacing w:val="0"/>
        <w:rPr>
          <w:rFonts w:eastAsia="Calibri"/>
          <w:szCs w:val="24"/>
          <w:lang w:val="bg-BG"/>
        </w:rPr>
      </w:pPr>
      <w:r w:rsidRPr="00FE087A">
        <w:rPr>
          <w:rFonts w:eastAsia="Calibri"/>
          <w:szCs w:val="24"/>
          <w:lang w:val="bg-BG"/>
        </w:rPr>
        <w:t>повлия</w:t>
      </w:r>
      <w:r w:rsidR="00FF532B" w:rsidRPr="00FE087A">
        <w:rPr>
          <w:rFonts w:eastAsia="Calibri"/>
          <w:szCs w:val="24"/>
          <w:lang w:val="bg-BG"/>
        </w:rPr>
        <w:t>е</w:t>
      </w:r>
      <w:r w:rsidRPr="00FE087A">
        <w:rPr>
          <w:rFonts w:eastAsia="Calibri"/>
          <w:szCs w:val="24"/>
          <w:lang w:val="bg-BG"/>
        </w:rPr>
        <w:t xml:space="preserve"> на вземането на решение от страна на </w:t>
      </w:r>
      <w:r w:rsidR="00334880" w:rsidRPr="00FE087A">
        <w:rPr>
          <w:rFonts w:eastAsia="Calibri"/>
          <w:szCs w:val="24"/>
          <w:lang w:val="bg-BG"/>
        </w:rPr>
        <w:t>ДФЗ</w:t>
      </w:r>
      <w:r w:rsidRPr="00FE087A">
        <w:rPr>
          <w:rFonts w:eastAsia="Calibr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rsidR="00223CE3" w:rsidRPr="00FE087A" w:rsidRDefault="00223CE3" w:rsidP="003A1C2C">
      <w:pPr>
        <w:pStyle w:val="ListParagraph"/>
        <w:numPr>
          <w:ilvl w:val="0"/>
          <w:numId w:val="33"/>
        </w:numPr>
        <w:spacing w:after="120" w:line="276" w:lineRule="auto"/>
        <w:ind w:left="284" w:hanging="284"/>
        <w:contextualSpacing w:val="0"/>
        <w:rPr>
          <w:rFonts w:eastAsia="Calibri"/>
          <w:szCs w:val="24"/>
          <w:lang w:val="bg-BG"/>
        </w:rPr>
      </w:pPr>
      <w:r w:rsidRPr="00FE087A">
        <w:rPr>
          <w:rFonts w:eastAsia="Calibri"/>
          <w:szCs w:val="24"/>
          <w:lang w:val="bg-BG"/>
        </w:rPr>
        <w:t>получ</w:t>
      </w:r>
      <w:r w:rsidR="00FF532B" w:rsidRPr="00FE087A">
        <w:rPr>
          <w:rFonts w:eastAsia="Calibri"/>
          <w:szCs w:val="24"/>
          <w:lang w:val="bg-BG"/>
        </w:rPr>
        <w:t>и</w:t>
      </w:r>
      <w:r w:rsidRPr="00FE087A">
        <w:rPr>
          <w:rFonts w:eastAsia="Calibri"/>
          <w:szCs w:val="24"/>
          <w:lang w:val="bg-BG"/>
        </w:rPr>
        <w:t xml:space="preserve"> информация, която може да м</w:t>
      </w:r>
      <w:r w:rsidR="00A91664" w:rsidRPr="00FE087A">
        <w:rPr>
          <w:rFonts w:eastAsia="Calibri"/>
          <w:szCs w:val="24"/>
          <w:lang w:val="bg-BG"/>
        </w:rPr>
        <w:t>у</w:t>
      </w:r>
      <w:r w:rsidRPr="00FE087A">
        <w:rPr>
          <w:rFonts w:eastAsia="Calibri"/>
          <w:szCs w:val="24"/>
          <w:lang w:val="bg-BG"/>
        </w:rPr>
        <w:t xml:space="preserve"> даде неоснователно предимство в процедурата за </w:t>
      </w:r>
      <w:r w:rsidRPr="00FE087A">
        <w:rPr>
          <w:szCs w:val="24"/>
          <w:lang w:val="bg-BG"/>
        </w:rPr>
        <w:t>предоставяне на средства</w:t>
      </w:r>
      <w:r w:rsidRPr="00FE087A">
        <w:rPr>
          <w:rFonts w:eastAsia="Calibri"/>
          <w:szCs w:val="24"/>
          <w:lang w:val="bg-BG"/>
        </w:rPr>
        <w:t>.</w:t>
      </w:r>
    </w:p>
    <w:p w:rsidR="00223CE3" w:rsidRPr="00FE087A" w:rsidRDefault="008B5174" w:rsidP="003A1C2C">
      <w:pPr>
        <w:pStyle w:val="ListParagraph"/>
        <w:numPr>
          <w:ilvl w:val="0"/>
          <w:numId w:val="27"/>
        </w:numPr>
        <w:spacing w:after="120" w:line="276" w:lineRule="auto"/>
        <w:ind w:left="284" w:hanging="284"/>
        <w:contextualSpacing w:val="0"/>
        <w:rPr>
          <w:rFonts w:eastAsia="Calibri"/>
          <w:szCs w:val="24"/>
          <w:lang w:val="bg-BG"/>
        </w:rPr>
      </w:pPr>
      <w:r w:rsidRPr="00FE087A">
        <w:rPr>
          <w:rFonts w:eastAsia="Calibri"/>
          <w:szCs w:val="24"/>
          <w:lang w:val="bg-BG"/>
        </w:rPr>
        <w:t>к</w:t>
      </w:r>
      <w:r w:rsidR="00233A54" w:rsidRPr="00FE087A">
        <w:rPr>
          <w:rFonts w:eastAsia="Calibri"/>
          <w:szCs w:val="24"/>
          <w:lang w:val="bg-BG"/>
        </w:rPr>
        <w:t xml:space="preserve">райният </w:t>
      </w:r>
      <w:r w:rsidR="00FF532B" w:rsidRPr="00FE087A">
        <w:rPr>
          <w:rFonts w:eastAsia="Calibri"/>
          <w:szCs w:val="24"/>
          <w:lang w:val="bg-BG"/>
        </w:rPr>
        <w:t>получател</w:t>
      </w:r>
      <w:r w:rsidR="00223CE3" w:rsidRPr="00FE087A">
        <w:rPr>
          <w:rFonts w:eastAsia="Calibri"/>
          <w:szCs w:val="24"/>
          <w:lang w:val="bg-BG"/>
        </w:rPr>
        <w:t>:</w:t>
      </w:r>
    </w:p>
    <w:p w:rsidR="00223CE3" w:rsidRPr="00FE087A" w:rsidRDefault="00322D9D" w:rsidP="003A1C2C">
      <w:pPr>
        <w:pStyle w:val="ListParagraph"/>
        <w:numPr>
          <w:ilvl w:val="0"/>
          <w:numId w:val="35"/>
        </w:numPr>
        <w:spacing w:after="120" w:line="276" w:lineRule="auto"/>
        <w:ind w:left="284" w:hanging="284"/>
        <w:contextualSpacing w:val="0"/>
        <w:rPr>
          <w:rFonts w:eastAsia="Calibri"/>
          <w:szCs w:val="24"/>
          <w:lang w:val="bg-BG"/>
        </w:rPr>
      </w:pPr>
      <w:r w:rsidRPr="00FE087A">
        <w:rPr>
          <w:rFonts w:eastAsia="Calibri"/>
          <w:szCs w:val="24"/>
          <w:lang w:val="bg-BG"/>
        </w:rPr>
        <w:t xml:space="preserve">е </w:t>
      </w:r>
      <w:r w:rsidR="00223CE3" w:rsidRPr="00FE087A">
        <w:rPr>
          <w:rFonts w:eastAsia="Calibr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223CE3" w:rsidRPr="00FE087A" w:rsidRDefault="00223CE3" w:rsidP="003A1C2C">
      <w:pPr>
        <w:pStyle w:val="ListParagraph"/>
        <w:numPr>
          <w:ilvl w:val="0"/>
          <w:numId w:val="35"/>
        </w:numPr>
        <w:spacing w:after="120" w:line="276" w:lineRule="auto"/>
        <w:ind w:left="284" w:hanging="284"/>
        <w:contextualSpacing w:val="0"/>
        <w:rPr>
          <w:szCs w:val="24"/>
          <w:lang w:val="bg-BG"/>
        </w:rPr>
      </w:pPr>
      <w:r w:rsidRPr="00FE087A">
        <w:rPr>
          <w:rFonts w:eastAsia="Calibri"/>
          <w:szCs w:val="24"/>
          <w:lang w:val="bg-BG"/>
        </w:rPr>
        <w:t xml:space="preserve">не </w:t>
      </w:r>
      <w:r w:rsidR="00322D9D" w:rsidRPr="00FE087A">
        <w:rPr>
          <w:rFonts w:eastAsia="Calibri"/>
          <w:szCs w:val="24"/>
          <w:lang w:val="bg-BG"/>
        </w:rPr>
        <w:t>е</w:t>
      </w:r>
      <w:r w:rsidRPr="00FE087A">
        <w:rPr>
          <w:rFonts w:eastAsia="Calibr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C06482" w:rsidRPr="00FE087A" w:rsidRDefault="00AE4A97" w:rsidP="003A1C2C">
      <w:pPr>
        <w:spacing w:after="120" w:line="276" w:lineRule="auto"/>
        <w:rPr>
          <w:szCs w:val="24"/>
          <w:lang w:val="bg-BG"/>
        </w:rPr>
      </w:pPr>
      <w:r w:rsidRPr="00FE087A">
        <w:rPr>
          <w:b/>
          <w:bCs/>
          <w:szCs w:val="24"/>
          <w:lang w:val="bg-BG"/>
        </w:rPr>
        <w:t>7</w:t>
      </w:r>
      <w:r w:rsidR="008449FA" w:rsidRPr="00FE087A">
        <w:rPr>
          <w:b/>
          <w:bCs/>
          <w:szCs w:val="24"/>
          <w:lang w:val="bg-BG"/>
        </w:rPr>
        <w:t>.2</w:t>
      </w:r>
      <w:r w:rsidR="007A3B77" w:rsidRPr="00FE087A">
        <w:rPr>
          <w:b/>
          <w:bCs/>
          <w:szCs w:val="24"/>
          <w:lang w:val="bg-BG"/>
        </w:rPr>
        <w:t>.</w:t>
      </w:r>
      <w:r w:rsidR="00C06482" w:rsidRPr="00FE087A">
        <w:rPr>
          <w:szCs w:val="24"/>
          <w:lang w:val="bg-BG"/>
        </w:rPr>
        <w:t xml:space="preserve"> </w:t>
      </w:r>
      <w:r w:rsidR="006346F9" w:rsidRPr="00FE087A">
        <w:rPr>
          <w:szCs w:val="24"/>
          <w:lang w:val="bg-BG"/>
        </w:rPr>
        <w:t>Конфликт на интереси е налице и когато</w:t>
      </w:r>
      <w:r w:rsidR="00C06482" w:rsidRPr="00FE087A">
        <w:rPr>
          <w:szCs w:val="24"/>
          <w:lang w:val="bg-BG"/>
        </w:rPr>
        <w:t xml:space="preserve"> крайният получател е сключил договор за възлагане на дейности по изпълнението</w:t>
      </w:r>
      <w:r w:rsidR="00893480" w:rsidRPr="00FE087A">
        <w:rPr>
          <w:szCs w:val="24"/>
          <w:lang w:val="bg-BG"/>
        </w:rPr>
        <w:t xml:space="preserve"> на одобрената инвестиция, като л</w:t>
      </w:r>
      <w:r w:rsidR="00C06482" w:rsidRPr="00FE087A">
        <w:rPr>
          <w:szCs w:val="24"/>
          <w:lang w:val="bg-BG"/>
        </w:rPr>
        <w:t xml:space="preserve">ицата, които представляват крайния получател, </w:t>
      </w:r>
      <w:r w:rsidR="00893480" w:rsidRPr="00FE087A">
        <w:rPr>
          <w:szCs w:val="24"/>
          <w:lang w:val="bg-BG"/>
        </w:rPr>
        <w:t>са свързани лица по смисъла на дефиницията за „независими оферти“ от Условията за кандидатстване.</w:t>
      </w:r>
    </w:p>
    <w:p w:rsidR="007A3B77" w:rsidRPr="00FE087A" w:rsidRDefault="007A3B77" w:rsidP="003A1C2C">
      <w:pPr>
        <w:pStyle w:val="Heading1"/>
        <w:spacing w:before="0" w:after="120" w:line="276" w:lineRule="auto"/>
        <w:rPr>
          <w:szCs w:val="24"/>
          <w:lang w:val="bg-BG"/>
        </w:rPr>
      </w:pPr>
    </w:p>
    <w:p w:rsidR="00F72B69" w:rsidRPr="00FE087A" w:rsidRDefault="00361EFF" w:rsidP="003A1C2C">
      <w:pPr>
        <w:pStyle w:val="Heading1"/>
        <w:spacing w:before="0" w:after="120" w:line="276" w:lineRule="auto"/>
        <w:rPr>
          <w:szCs w:val="24"/>
          <w:lang w:val="bg-BG"/>
        </w:rPr>
      </w:pPr>
      <w:bookmarkStart w:id="22" w:name="_Toc110605526"/>
      <w:r w:rsidRPr="00FE087A">
        <w:rPr>
          <w:szCs w:val="24"/>
          <w:lang w:val="bg-BG"/>
        </w:rPr>
        <w:t xml:space="preserve">Член </w:t>
      </w:r>
      <w:r w:rsidR="00425B8A" w:rsidRPr="00FE087A">
        <w:rPr>
          <w:szCs w:val="24"/>
          <w:lang w:val="bg-BG"/>
        </w:rPr>
        <w:t>8</w:t>
      </w:r>
      <w:r w:rsidRPr="00FE087A">
        <w:rPr>
          <w:szCs w:val="24"/>
          <w:lang w:val="bg-BG"/>
        </w:rPr>
        <w:t xml:space="preserve">. </w:t>
      </w:r>
      <w:r w:rsidR="00D035C3" w:rsidRPr="00FE087A">
        <w:rPr>
          <w:szCs w:val="24"/>
          <w:lang w:val="bg-BG"/>
        </w:rPr>
        <w:t>Двойно финансиране</w:t>
      </w:r>
      <w:r w:rsidR="00BE1A4C" w:rsidRPr="00FE087A">
        <w:rPr>
          <w:szCs w:val="24"/>
          <w:lang w:val="bg-BG"/>
        </w:rPr>
        <w:t>, засягащо финансовите интереси на ЕС</w:t>
      </w:r>
      <w:bookmarkEnd w:id="22"/>
    </w:p>
    <w:p w:rsidR="00D035C3" w:rsidRPr="00FE087A" w:rsidRDefault="00425B8A" w:rsidP="003A1C2C">
      <w:pPr>
        <w:spacing w:after="120" w:line="276" w:lineRule="auto"/>
        <w:rPr>
          <w:szCs w:val="24"/>
          <w:lang w:val="bg-BG"/>
        </w:rPr>
      </w:pPr>
      <w:r w:rsidRPr="00FE087A">
        <w:rPr>
          <w:b/>
          <w:bCs/>
          <w:szCs w:val="24"/>
          <w:lang w:val="bg-BG"/>
        </w:rPr>
        <w:t>8</w:t>
      </w:r>
      <w:r w:rsidR="00D035C3" w:rsidRPr="00FE087A">
        <w:rPr>
          <w:b/>
          <w:bCs/>
          <w:szCs w:val="24"/>
          <w:lang w:val="bg-BG"/>
        </w:rPr>
        <w:t>.1</w:t>
      </w:r>
      <w:r w:rsidR="007A3B77" w:rsidRPr="00FE087A">
        <w:rPr>
          <w:b/>
          <w:bCs/>
          <w:szCs w:val="24"/>
          <w:lang w:val="bg-BG"/>
        </w:rPr>
        <w:t>.</w:t>
      </w:r>
      <w:r w:rsidR="00D035C3" w:rsidRPr="00FE087A">
        <w:rPr>
          <w:szCs w:val="24"/>
          <w:lang w:val="bg-BG"/>
        </w:rPr>
        <w:t xml:space="preserve"> </w:t>
      </w:r>
      <w:r w:rsidR="00190FEF" w:rsidRPr="00FE087A">
        <w:rPr>
          <w:szCs w:val="24"/>
          <w:lang w:val="bg-BG"/>
        </w:rPr>
        <w:t>В съответствие с чл. 9</w:t>
      </w:r>
      <w:r w:rsidR="001406A3" w:rsidRPr="00FE087A">
        <w:rPr>
          <w:szCs w:val="24"/>
          <w:lang w:val="bg-BG"/>
        </w:rPr>
        <w:t xml:space="preserve"> от Регламент (ЕС) 2021/241 </w:t>
      </w:r>
      <w:r w:rsidR="004A1010" w:rsidRPr="00FE087A">
        <w:rPr>
          <w:szCs w:val="24"/>
          <w:lang w:val="bg-BG"/>
        </w:rPr>
        <w:t>д</w:t>
      </w:r>
      <w:r w:rsidR="00D035C3" w:rsidRPr="00FE087A">
        <w:rPr>
          <w:szCs w:val="24"/>
          <w:lang w:val="bg-BG"/>
        </w:rPr>
        <w:t xml:space="preserve">войно финансиране </w:t>
      </w:r>
      <w:r w:rsidR="00436D82" w:rsidRPr="00FE087A">
        <w:rPr>
          <w:szCs w:val="24"/>
          <w:lang w:val="bg-BG"/>
        </w:rPr>
        <w:t>при изпълнението на договора</w:t>
      </w:r>
      <w:r w:rsidR="00064FB1" w:rsidRPr="00FE087A">
        <w:rPr>
          <w:szCs w:val="24"/>
          <w:lang w:val="bg-BG"/>
        </w:rPr>
        <w:t>, засягащо финансовите интереси на ЕС,</w:t>
      </w:r>
      <w:r w:rsidR="00436D82" w:rsidRPr="00FE087A">
        <w:rPr>
          <w:szCs w:val="24"/>
          <w:lang w:val="bg-BG"/>
        </w:rPr>
        <w:t xml:space="preserve"> </w:t>
      </w:r>
      <w:r w:rsidR="00D035C3" w:rsidRPr="00FE087A">
        <w:rPr>
          <w:szCs w:val="24"/>
          <w:lang w:val="bg-BG"/>
        </w:rPr>
        <w:t xml:space="preserve">е налице, когато дейности по </w:t>
      </w:r>
      <w:r w:rsidR="00064FB1" w:rsidRPr="00FE087A">
        <w:rPr>
          <w:szCs w:val="24"/>
          <w:lang w:val="bg-BG"/>
        </w:rPr>
        <w:t>договора</w:t>
      </w:r>
      <w:r w:rsidR="00D035C3" w:rsidRPr="00FE087A">
        <w:rPr>
          <w:szCs w:val="24"/>
          <w:lang w:val="bg-BG"/>
        </w:rPr>
        <w:t xml:space="preserve"> </w:t>
      </w:r>
      <w:r w:rsidR="00492E68" w:rsidRPr="00FE087A">
        <w:rPr>
          <w:szCs w:val="24"/>
          <w:lang w:val="bg-BG"/>
        </w:rPr>
        <w:t>получават подкрепа</w:t>
      </w:r>
      <w:r w:rsidR="00D035C3" w:rsidRPr="00FE087A">
        <w:rPr>
          <w:szCs w:val="24"/>
          <w:lang w:val="bg-BG"/>
        </w:rPr>
        <w:t xml:space="preserve"> едновременно </w:t>
      </w:r>
      <w:r w:rsidR="00766868" w:rsidRPr="00FE087A">
        <w:rPr>
          <w:szCs w:val="24"/>
          <w:lang w:val="bg-BG"/>
        </w:rPr>
        <w:t>от</w:t>
      </w:r>
      <w:r w:rsidR="00D035C3" w:rsidRPr="00FE087A">
        <w:rPr>
          <w:szCs w:val="24"/>
          <w:lang w:val="bg-BG"/>
        </w:rPr>
        <w:t xml:space="preserve"> МВУ и от други програми </w:t>
      </w:r>
      <w:r w:rsidR="00492E68" w:rsidRPr="00FE087A">
        <w:rPr>
          <w:szCs w:val="24"/>
          <w:lang w:val="bg-BG"/>
        </w:rPr>
        <w:t xml:space="preserve">и инструменти </w:t>
      </w:r>
      <w:r w:rsidR="00D035C3" w:rsidRPr="00FE087A">
        <w:rPr>
          <w:szCs w:val="24"/>
          <w:lang w:val="bg-BG"/>
        </w:rPr>
        <w:t>на ЕС</w:t>
      </w:r>
      <w:r w:rsidR="00492E68" w:rsidRPr="00FE087A">
        <w:rPr>
          <w:szCs w:val="24"/>
          <w:lang w:val="bg-BG"/>
        </w:rPr>
        <w:t>, като</w:t>
      </w:r>
      <w:r w:rsidR="00436D82" w:rsidRPr="00FE087A">
        <w:rPr>
          <w:szCs w:val="24"/>
          <w:lang w:val="bg-BG"/>
        </w:rPr>
        <w:t xml:space="preserve"> тази подкрепа покрива същите разходи</w:t>
      </w:r>
      <w:r w:rsidR="00060406" w:rsidRPr="00FE087A">
        <w:rPr>
          <w:szCs w:val="24"/>
          <w:lang w:val="bg-BG"/>
        </w:rPr>
        <w:t>.</w:t>
      </w:r>
      <w:r w:rsidR="00766868" w:rsidRPr="00FE087A">
        <w:rPr>
          <w:szCs w:val="24"/>
          <w:lang w:val="bg-BG"/>
        </w:rPr>
        <w:t xml:space="preserve"> При никакви обстоятелства едни и същи разходи не могат да се финансират два пъти от бюджета</w:t>
      </w:r>
      <w:r w:rsidR="00EB687B" w:rsidRPr="00FE087A">
        <w:rPr>
          <w:szCs w:val="24"/>
          <w:lang w:val="bg-BG"/>
        </w:rPr>
        <w:t xml:space="preserve"> на ЕС.</w:t>
      </w:r>
    </w:p>
    <w:p w:rsidR="00060406" w:rsidRPr="00FE087A" w:rsidRDefault="00425B8A" w:rsidP="003A1C2C">
      <w:pPr>
        <w:spacing w:after="120" w:line="276" w:lineRule="auto"/>
        <w:rPr>
          <w:szCs w:val="24"/>
          <w:lang w:val="bg-BG"/>
        </w:rPr>
      </w:pPr>
      <w:r w:rsidRPr="00FE087A">
        <w:rPr>
          <w:b/>
          <w:bCs/>
          <w:szCs w:val="24"/>
          <w:lang w:val="bg-BG"/>
        </w:rPr>
        <w:t>8.</w:t>
      </w:r>
      <w:r w:rsidR="00060406" w:rsidRPr="00FE087A">
        <w:rPr>
          <w:b/>
          <w:bCs/>
          <w:szCs w:val="24"/>
          <w:lang w:val="bg-BG"/>
        </w:rPr>
        <w:t>2</w:t>
      </w:r>
      <w:r w:rsidR="007A3B77" w:rsidRPr="00FE087A">
        <w:rPr>
          <w:b/>
          <w:bCs/>
          <w:szCs w:val="24"/>
          <w:lang w:val="bg-BG"/>
        </w:rPr>
        <w:t>.</w:t>
      </w:r>
      <w:r w:rsidR="00060406" w:rsidRPr="00FE087A">
        <w:rPr>
          <w:szCs w:val="24"/>
          <w:lang w:val="bg-BG"/>
        </w:rPr>
        <w:t xml:space="preserve"> </w:t>
      </w:r>
      <w:r w:rsidR="007E2AE8" w:rsidRPr="00FE087A">
        <w:rPr>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FE087A">
        <w:rPr>
          <w:szCs w:val="24"/>
          <w:lang w:val="bg-BG"/>
        </w:rPr>
        <w:t xml:space="preserve">незабавно </w:t>
      </w:r>
      <w:r w:rsidR="00511F69" w:rsidRPr="00FE087A">
        <w:rPr>
          <w:szCs w:val="24"/>
          <w:lang w:val="bg-BG"/>
        </w:rPr>
        <w:t xml:space="preserve">да </w:t>
      </w:r>
      <w:r w:rsidR="003775F7" w:rsidRPr="00FE087A">
        <w:rPr>
          <w:szCs w:val="24"/>
          <w:lang w:val="bg-BG"/>
        </w:rPr>
        <w:lastRenderedPageBreak/>
        <w:t xml:space="preserve">информира </w:t>
      </w:r>
      <w:r w:rsidR="006A36BD" w:rsidRPr="00FE087A">
        <w:rPr>
          <w:szCs w:val="24"/>
          <w:lang w:val="bg-BG"/>
        </w:rPr>
        <w:t xml:space="preserve">ДФЗ </w:t>
      </w:r>
      <w:r w:rsidR="003775F7" w:rsidRPr="00FE087A">
        <w:rPr>
          <w:szCs w:val="24"/>
          <w:lang w:val="bg-BG"/>
        </w:rPr>
        <w:t>за всякакви многократни заявления и многократни плащания на безвъзмездн</w:t>
      </w:r>
      <w:r w:rsidR="00006975" w:rsidRPr="00FE087A">
        <w:rPr>
          <w:szCs w:val="24"/>
          <w:lang w:val="bg-BG"/>
        </w:rPr>
        <w:t>о финансиране</w:t>
      </w:r>
      <w:r w:rsidR="003775F7" w:rsidRPr="00FE087A">
        <w:rPr>
          <w:szCs w:val="24"/>
          <w:lang w:val="bg-BG"/>
        </w:rPr>
        <w:t>, свързани с едн</w:t>
      </w:r>
      <w:r w:rsidR="00006975" w:rsidRPr="00FE087A">
        <w:rPr>
          <w:szCs w:val="24"/>
          <w:lang w:val="bg-BG"/>
        </w:rPr>
        <w:t>а</w:t>
      </w:r>
      <w:r w:rsidR="003775F7" w:rsidRPr="00FE087A">
        <w:rPr>
          <w:szCs w:val="24"/>
          <w:lang w:val="bg-BG"/>
        </w:rPr>
        <w:t xml:space="preserve"> и същ</w:t>
      </w:r>
      <w:r w:rsidR="00006975" w:rsidRPr="00FE087A">
        <w:rPr>
          <w:szCs w:val="24"/>
          <w:lang w:val="bg-BG"/>
        </w:rPr>
        <w:t>а</w:t>
      </w:r>
      <w:r w:rsidR="003775F7" w:rsidRPr="00FE087A">
        <w:rPr>
          <w:szCs w:val="24"/>
          <w:lang w:val="bg-BG"/>
        </w:rPr>
        <w:t xml:space="preserve"> </w:t>
      </w:r>
      <w:r w:rsidR="00006975" w:rsidRPr="00FE087A">
        <w:rPr>
          <w:szCs w:val="24"/>
          <w:lang w:val="bg-BG"/>
        </w:rPr>
        <w:t>дейност по инвестицията</w:t>
      </w:r>
      <w:r w:rsidR="00FA5117" w:rsidRPr="00FE087A">
        <w:rPr>
          <w:szCs w:val="24"/>
          <w:lang w:val="bg-BG"/>
        </w:rPr>
        <w:t xml:space="preserve">. </w:t>
      </w:r>
    </w:p>
    <w:p w:rsidR="007E2AE8" w:rsidRPr="00FE087A" w:rsidRDefault="007E3DBF" w:rsidP="003A1C2C">
      <w:pPr>
        <w:spacing w:after="120" w:line="276" w:lineRule="auto"/>
        <w:rPr>
          <w:szCs w:val="24"/>
          <w:lang w:val="bg-BG"/>
        </w:rPr>
      </w:pPr>
      <w:r w:rsidRPr="00FE087A">
        <w:rPr>
          <w:b/>
          <w:bCs/>
          <w:szCs w:val="24"/>
          <w:lang w:val="bg-BG"/>
        </w:rPr>
        <w:t>8</w:t>
      </w:r>
      <w:r w:rsidR="007E2AE8" w:rsidRPr="00FE087A">
        <w:rPr>
          <w:b/>
          <w:bCs/>
          <w:szCs w:val="24"/>
          <w:lang w:val="bg-BG"/>
        </w:rPr>
        <w:t>.3.</w:t>
      </w:r>
      <w:r w:rsidR="008B5174" w:rsidRPr="00FE087A">
        <w:rPr>
          <w:szCs w:val="24"/>
          <w:lang w:val="bg-BG"/>
        </w:rPr>
        <w:t xml:space="preserve"> </w:t>
      </w:r>
      <w:r w:rsidR="007E2AE8" w:rsidRPr="00FE087A">
        <w:rPr>
          <w:szCs w:val="24"/>
          <w:lang w:val="bg-BG"/>
        </w:rPr>
        <w:t>При установяване на случаи на двойно финансиране, разходът не се финансира със средства от МВУ</w:t>
      </w:r>
      <w:r w:rsidR="00E41384" w:rsidRPr="00FE087A">
        <w:rPr>
          <w:szCs w:val="24"/>
          <w:lang w:val="bg-BG"/>
        </w:rPr>
        <w:t>. Ако разходът е вече</w:t>
      </w:r>
      <w:r w:rsidR="007E2AE8" w:rsidRPr="00FE087A">
        <w:rPr>
          <w:szCs w:val="24"/>
          <w:lang w:val="bg-BG"/>
        </w:rPr>
        <w:t xml:space="preserve"> </w:t>
      </w:r>
      <w:r w:rsidR="00E41384" w:rsidRPr="00FE087A">
        <w:rPr>
          <w:szCs w:val="24"/>
          <w:lang w:val="bg-BG"/>
        </w:rPr>
        <w:t xml:space="preserve">платен от </w:t>
      </w:r>
      <w:r w:rsidR="006A36BD" w:rsidRPr="00FE087A">
        <w:rPr>
          <w:szCs w:val="24"/>
          <w:lang w:val="bg-BG"/>
        </w:rPr>
        <w:t xml:space="preserve">ДФЗ </w:t>
      </w:r>
      <w:r w:rsidR="00E41384" w:rsidRPr="00FE087A">
        <w:rPr>
          <w:szCs w:val="24"/>
          <w:lang w:val="bg-BG"/>
        </w:rPr>
        <w:t xml:space="preserve">към крайния получател,  </w:t>
      </w:r>
      <w:r w:rsidR="006A36BD" w:rsidRPr="00FE087A">
        <w:rPr>
          <w:szCs w:val="24"/>
          <w:lang w:val="bg-BG"/>
        </w:rPr>
        <w:t xml:space="preserve">ДФЗ </w:t>
      </w:r>
      <w:r w:rsidR="00E41384" w:rsidRPr="00FE087A">
        <w:rPr>
          <w:szCs w:val="24"/>
          <w:lang w:val="bg-BG"/>
        </w:rPr>
        <w:t xml:space="preserve">предприема действия за възстановяване на неправомерно изплатените или неправилно използвани от </w:t>
      </w:r>
      <w:r w:rsidR="00766868" w:rsidRPr="00FE087A">
        <w:rPr>
          <w:szCs w:val="24"/>
          <w:lang w:val="bg-BG"/>
        </w:rPr>
        <w:t>крайния получател</w:t>
      </w:r>
      <w:r w:rsidR="00E41384" w:rsidRPr="00FE087A">
        <w:rPr>
          <w:szCs w:val="24"/>
          <w:lang w:val="bg-BG"/>
        </w:rPr>
        <w:t xml:space="preserve"> суми съгласно приложимото национално законодателство за събиране на вземания.</w:t>
      </w:r>
    </w:p>
    <w:p w:rsidR="007A3B77" w:rsidRPr="00FE087A" w:rsidRDefault="007A3B77" w:rsidP="003A1C2C">
      <w:pPr>
        <w:pStyle w:val="Heading1"/>
        <w:spacing w:before="0" w:after="120" w:line="276" w:lineRule="auto"/>
        <w:rPr>
          <w:szCs w:val="24"/>
          <w:lang w:val="bg-BG"/>
        </w:rPr>
      </w:pPr>
    </w:p>
    <w:p w:rsidR="00150A8A" w:rsidRPr="00FE087A" w:rsidRDefault="00150A8A" w:rsidP="003A1C2C">
      <w:pPr>
        <w:pStyle w:val="Heading1"/>
        <w:spacing w:before="0" w:after="120" w:line="276" w:lineRule="auto"/>
        <w:rPr>
          <w:smallCaps/>
          <w:szCs w:val="24"/>
          <w:lang w:val="bg-BG"/>
        </w:rPr>
      </w:pPr>
      <w:bookmarkStart w:id="23" w:name="_Toc110605527"/>
      <w:r w:rsidRPr="00FE087A">
        <w:rPr>
          <w:szCs w:val="24"/>
          <w:lang w:val="bg-BG"/>
        </w:rPr>
        <w:t xml:space="preserve">Член </w:t>
      </w:r>
      <w:r w:rsidR="00680EDE" w:rsidRPr="00FE087A">
        <w:rPr>
          <w:szCs w:val="24"/>
          <w:lang w:val="bg-BG"/>
        </w:rPr>
        <w:t>9.</w:t>
      </w:r>
      <w:r w:rsidRPr="00FE087A">
        <w:rPr>
          <w:szCs w:val="24"/>
          <w:lang w:val="bg-BG"/>
        </w:rPr>
        <w:t xml:space="preserve"> Счетоводн</w:t>
      </w:r>
      <w:r w:rsidR="00680EDE" w:rsidRPr="00FE087A">
        <w:rPr>
          <w:szCs w:val="24"/>
          <w:lang w:val="bg-BG"/>
        </w:rPr>
        <w:t>о отчитане</w:t>
      </w:r>
      <w:r w:rsidR="00774F6E" w:rsidRPr="00FE087A">
        <w:rPr>
          <w:szCs w:val="24"/>
          <w:lang w:val="bg-BG"/>
        </w:rPr>
        <w:t xml:space="preserve">, </w:t>
      </w:r>
      <w:r w:rsidRPr="00FE087A">
        <w:rPr>
          <w:szCs w:val="24"/>
          <w:lang w:val="bg-BG"/>
        </w:rPr>
        <w:t>проверки</w:t>
      </w:r>
      <w:r w:rsidR="00774F6E" w:rsidRPr="00FE087A">
        <w:rPr>
          <w:szCs w:val="24"/>
          <w:lang w:val="bg-BG"/>
        </w:rPr>
        <w:t>, съхраняване на документация</w:t>
      </w:r>
      <w:bookmarkEnd w:id="23"/>
    </w:p>
    <w:p w:rsidR="00150A8A" w:rsidRPr="00FE087A" w:rsidRDefault="00680EDE" w:rsidP="003A1C2C">
      <w:pPr>
        <w:spacing w:after="120" w:line="276" w:lineRule="auto"/>
        <w:rPr>
          <w:szCs w:val="24"/>
          <w:lang w:val="bg-BG"/>
        </w:rPr>
      </w:pPr>
      <w:r w:rsidRPr="00FE087A">
        <w:rPr>
          <w:b/>
          <w:bCs/>
          <w:szCs w:val="24"/>
          <w:lang w:val="bg-BG"/>
        </w:rPr>
        <w:t>9</w:t>
      </w:r>
      <w:r w:rsidR="00150A8A" w:rsidRPr="00FE087A">
        <w:rPr>
          <w:b/>
          <w:bCs/>
          <w:szCs w:val="24"/>
          <w:lang w:val="bg-BG"/>
        </w:rPr>
        <w:t>.1.</w:t>
      </w:r>
      <w:r w:rsidR="008B5174" w:rsidRPr="00FE087A">
        <w:rPr>
          <w:szCs w:val="24"/>
          <w:lang w:val="bg-BG"/>
        </w:rPr>
        <w:t xml:space="preserve"> </w:t>
      </w:r>
      <w:r w:rsidR="00150A8A" w:rsidRPr="00FE087A">
        <w:rPr>
          <w:szCs w:val="24"/>
          <w:lang w:val="bg-BG"/>
        </w:rPr>
        <w:t xml:space="preserve">Крайният получател трябва да води точна и редовна </w:t>
      </w:r>
      <w:r w:rsidR="005432E1" w:rsidRPr="00FE087A">
        <w:rPr>
          <w:szCs w:val="24"/>
          <w:lang w:val="bg-BG"/>
        </w:rPr>
        <w:t xml:space="preserve">счетоводна </w:t>
      </w:r>
      <w:r w:rsidR="00150A8A" w:rsidRPr="00FE087A">
        <w:rPr>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FE087A">
        <w:rPr>
          <w:color w:val="000000"/>
          <w:szCs w:val="24"/>
          <w:lang w:val="bg-BG"/>
        </w:rPr>
        <w:t>,</w:t>
      </w:r>
      <w:r w:rsidR="00150A8A" w:rsidRPr="00FE087A">
        <w:rPr>
          <w:szCs w:val="24"/>
          <w:lang w:val="bg-BG"/>
        </w:rPr>
        <w:t xml:space="preserve"> предоставяща своевременно точна, пълна и надеждна информация</w:t>
      </w:r>
      <w:r w:rsidR="00150A8A" w:rsidRPr="00FE087A">
        <w:rPr>
          <w:color w:val="000000"/>
          <w:szCs w:val="24"/>
          <w:lang w:val="bg-BG"/>
        </w:rPr>
        <w:t xml:space="preserve">. Разходите следва да са отразени в счетоводната документация на крайния получател чрез отделни счетоводни аналитични сметки, ясно рефериращи към </w:t>
      </w:r>
      <w:r w:rsidR="006A36BD" w:rsidRPr="00FE087A">
        <w:rPr>
          <w:color w:val="000000"/>
          <w:szCs w:val="24"/>
          <w:lang w:val="bg-BG"/>
        </w:rPr>
        <w:t>номера на ПИИ</w:t>
      </w:r>
      <w:r w:rsidR="00150A8A" w:rsidRPr="00FE087A">
        <w:rPr>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FE087A">
        <w:rPr>
          <w:szCs w:val="24"/>
          <w:lang w:val="bg-BG"/>
        </w:rPr>
        <w:t xml:space="preserve">. </w:t>
      </w:r>
      <w:r w:rsidR="00F5548D" w:rsidRPr="00FE087A">
        <w:rPr>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FE087A">
        <w:rPr>
          <w:szCs w:val="24"/>
          <w:lang w:val="bg-BG"/>
        </w:rPr>
        <w:t>.</w:t>
      </w:r>
    </w:p>
    <w:p w:rsidR="00680EDE" w:rsidRPr="00FE087A" w:rsidRDefault="00680EDE" w:rsidP="003A1C2C">
      <w:pPr>
        <w:spacing w:after="120" w:line="276" w:lineRule="auto"/>
        <w:rPr>
          <w:szCs w:val="24"/>
          <w:lang w:val="bg-BG"/>
        </w:rPr>
      </w:pPr>
      <w:r w:rsidRPr="00FE087A">
        <w:rPr>
          <w:b/>
          <w:bCs/>
          <w:szCs w:val="24"/>
          <w:lang w:val="bg-BG"/>
        </w:rPr>
        <w:t>9</w:t>
      </w:r>
      <w:r w:rsidR="00CA6C2E" w:rsidRPr="00FE087A">
        <w:rPr>
          <w:b/>
          <w:bCs/>
          <w:szCs w:val="24"/>
          <w:lang w:val="bg-BG"/>
        </w:rPr>
        <w:t>.</w:t>
      </w:r>
      <w:r w:rsidR="00206E32" w:rsidRPr="00FE087A">
        <w:rPr>
          <w:b/>
          <w:bCs/>
          <w:szCs w:val="24"/>
          <w:lang w:val="bg-BG"/>
        </w:rPr>
        <w:t>2</w:t>
      </w:r>
      <w:r w:rsidR="00150A8A" w:rsidRPr="00FE087A">
        <w:rPr>
          <w:b/>
          <w:bCs/>
          <w:szCs w:val="24"/>
          <w:lang w:val="bg-BG"/>
        </w:rPr>
        <w:t>.</w:t>
      </w:r>
      <w:r w:rsidR="007A3B77" w:rsidRPr="00FE087A">
        <w:rPr>
          <w:szCs w:val="24"/>
          <w:lang w:val="bg-BG"/>
        </w:rPr>
        <w:t xml:space="preserve"> </w:t>
      </w:r>
      <w:r w:rsidR="00150A8A" w:rsidRPr="00FE087A">
        <w:rPr>
          <w:szCs w:val="24"/>
          <w:lang w:val="bg-BG"/>
        </w:rPr>
        <w:t xml:space="preserve">Крайният получател следва да гарантира, че данните, посочени във ФТО, предвидени в чл. </w:t>
      </w:r>
      <w:r w:rsidR="00F5548D" w:rsidRPr="00FE087A">
        <w:rPr>
          <w:szCs w:val="24"/>
          <w:lang w:val="bg-BG"/>
        </w:rPr>
        <w:t>10</w:t>
      </w:r>
      <w:r w:rsidR="00150A8A" w:rsidRPr="00FE087A">
        <w:rPr>
          <w:szCs w:val="24"/>
          <w:lang w:val="bg-BG"/>
        </w:rPr>
        <w:t xml:space="preserve">, отговарят на тези в счетоводната система и </w:t>
      </w:r>
      <w:r w:rsidR="00186914" w:rsidRPr="00FE087A">
        <w:rPr>
          <w:szCs w:val="24"/>
          <w:lang w:val="bg-BG"/>
        </w:rPr>
        <w:t xml:space="preserve">на </w:t>
      </w:r>
      <w:r w:rsidR="00150A8A" w:rsidRPr="00FE087A">
        <w:rPr>
          <w:szCs w:val="24"/>
          <w:lang w:val="bg-BG"/>
        </w:rPr>
        <w:t>документация</w:t>
      </w:r>
      <w:r w:rsidR="00186914" w:rsidRPr="00FE087A">
        <w:rPr>
          <w:szCs w:val="24"/>
          <w:lang w:val="bg-BG"/>
        </w:rPr>
        <w:t>та по изпълнението на инвестицията,</w:t>
      </w:r>
      <w:r w:rsidR="00150A8A" w:rsidRPr="00FE087A">
        <w:rPr>
          <w:szCs w:val="24"/>
          <w:lang w:val="bg-BG"/>
        </w:rPr>
        <w:t xml:space="preserve"> и са налични до изтичане на сроковете за съхранение съгласно чл. </w:t>
      </w:r>
      <w:r w:rsidRPr="00FE087A">
        <w:rPr>
          <w:szCs w:val="24"/>
          <w:lang w:val="bg-BG"/>
        </w:rPr>
        <w:t>9</w:t>
      </w:r>
      <w:r w:rsidR="00150A8A" w:rsidRPr="00FE087A">
        <w:rPr>
          <w:szCs w:val="24"/>
          <w:lang w:val="bg-BG"/>
        </w:rPr>
        <w:t>.</w:t>
      </w:r>
      <w:r w:rsidR="00206E32" w:rsidRPr="00FE087A">
        <w:rPr>
          <w:szCs w:val="24"/>
          <w:lang w:val="bg-BG"/>
        </w:rPr>
        <w:t>7</w:t>
      </w:r>
      <w:r w:rsidR="00150A8A" w:rsidRPr="00FE087A">
        <w:rPr>
          <w:szCs w:val="24"/>
          <w:lang w:val="bg-BG"/>
        </w:rPr>
        <w:t>.</w:t>
      </w:r>
    </w:p>
    <w:p w:rsidR="00680EDE" w:rsidRPr="00FE087A" w:rsidRDefault="00680EDE" w:rsidP="003A1C2C">
      <w:pPr>
        <w:spacing w:after="120" w:line="276" w:lineRule="auto"/>
        <w:rPr>
          <w:szCs w:val="24"/>
          <w:lang w:val="bg-BG"/>
        </w:rPr>
      </w:pPr>
      <w:r w:rsidRPr="00FE087A">
        <w:rPr>
          <w:b/>
          <w:bCs/>
          <w:color w:val="000000"/>
          <w:szCs w:val="24"/>
          <w:lang w:val="bg-BG"/>
        </w:rPr>
        <w:t>9</w:t>
      </w:r>
      <w:r w:rsidR="00150A8A" w:rsidRPr="00FE087A">
        <w:rPr>
          <w:b/>
          <w:bCs/>
          <w:color w:val="000000"/>
          <w:szCs w:val="24"/>
          <w:lang w:val="bg-BG"/>
        </w:rPr>
        <w:t>.</w:t>
      </w:r>
      <w:r w:rsidR="00206E32" w:rsidRPr="00FE087A">
        <w:rPr>
          <w:b/>
          <w:bCs/>
          <w:color w:val="000000"/>
          <w:szCs w:val="24"/>
          <w:lang w:val="bg-BG"/>
        </w:rPr>
        <w:t>3</w:t>
      </w:r>
      <w:r w:rsidR="00150A8A" w:rsidRPr="00FE087A">
        <w:rPr>
          <w:color w:val="000000"/>
          <w:szCs w:val="24"/>
          <w:lang w:val="bg-BG"/>
        </w:rPr>
        <w:t xml:space="preserve">. Крайният получател е длъжен да допуска </w:t>
      </w:r>
      <w:r w:rsidR="006A36BD" w:rsidRPr="00FE087A">
        <w:rPr>
          <w:color w:val="000000"/>
          <w:szCs w:val="24"/>
          <w:lang w:val="bg-BG"/>
        </w:rPr>
        <w:t>ДФЗ</w:t>
      </w:r>
      <w:r w:rsidR="00150A8A" w:rsidRPr="00FE087A">
        <w:rPr>
          <w:color w:val="000000"/>
          <w:szCs w:val="24"/>
          <w:lang w:val="bg-BG"/>
        </w:rPr>
        <w:t xml:space="preserve">, </w:t>
      </w:r>
      <w:r w:rsidR="00150A8A" w:rsidRPr="00FE087A">
        <w:rPr>
          <w:szCs w:val="24"/>
          <w:lang w:val="bg-BG"/>
        </w:rPr>
        <w:t xml:space="preserve">упълномощените от него лица, </w:t>
      </w:r>
      <w:r w:rsidR="00150A8A" w:rsidRPr="00FE087A">
        <w:rPr>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FE087A">
        <w:rPr>
          <w:snapToGrid w:val="0"/>
          <w:szCs w:val="24"/>
          <w:lang w:val="bg-BG" w:eastAsia="en-US"/>
        </w:rPr>
        <w:t xml:space="preserve">, </w:t>
      </w:r>
      <w:r w:rsidR="00601639" w:rsidRPr="00FE087A">
        <w:rPr>
          <w:snapToGrid w:val="0"/>
          <w:szCs w:val="24"/>
          <w:lang w:val="bg-BG" w:eastAsia="en-US"/>
        </w:rPr>
        <w:t xml:space="preserve">Изпълнителна агенция „Одит на средствата от ЕС“, </w:t>
      </w:r>
      <w:r w:rsidR="00150A8A" w:rsidRPr="00FE087A">
        <w:rPr>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FE087A">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FE087A">
        <w:rPr>
          <w:szCs w:val="24"/>
          <w:lang w:val="bg-BG"/>
        </w:rPr>
        <w:t xml:space="preserve"> изтичане на сроковете, посочени в</w:t>
      </w:r>
      <w:r w:rsidR="00AD6688" w:rsidRPr="00FE087A">
        <w:rPr>
          <w:szCs w:val="24"/>
          <w:lang w:val="bg-BG"/>
        </w:rPr>
        <w:t xml:space="preserve"> чл. 9</w:t>
      </w:r>
      <w:r w:rsidR="00150A8A" w:rsidRPr="00FE087A">
        <w:rPr>
          <w:szCs w:val="24"/>
          <w:lang w:val="bg-BG"/>
        </w:rPr>
        <w:t>.</w:t>
      </w:r>
      <w:r w:rsidR="00206E32" w:rsidRPr="00FE087A">
        <w:rPr>
          <w:szCs w:val="24"/>
          <w:lang w:val="bg-BG"/>
        </w:rPr>
        <w:t>7</w:t>
      </w:r>
      <w:r w:rsidR="0017648A" w:rsidRPr="00FE087A">
        <w:rPr>
          <w:szCs w:val="24"/>
          <w:lang w:val="bg-BG"/>
        </w:rPr>
        <w:t>.</w:t>
      </w:r>
    </w:p>
    <w:p w:rsidR="00150A8A" w:rsidRPr="00FE087A" w:rsidRDefault="00680EDE" w:rsidP="003A1C2C">
      <w:pPr>
        <w:spacing w:after="120" w:line="276" w:lineRule="auto"/>
        <w:rPr>
          <w:szCs w:val="24"/>
          <w:lang w:val="bg-BG"/>
        </w:rPr>
      </w:pPr>
      <w:r w:rsidRPr="00FE087A">
        <w:rPr>
          <w:b/>
          <w:bCs/>
          <w:szCs w:val="24"/>
          <w:lang w:val="bg-BG"/>
        </w:rPr>
        <w:t>9</w:t>
      </w:r>
      <w:r w:rsidR="00150A8A" w:rsidRPr="00FE087A">
        <w:rPr>
          <w:b/>
          <w:bCs/>
          <w:szCs w:val="24"/>
          <w:lang w:val="bg-BG"/>
        </w:rPr>
        <w:t>.</w:t>
      </w:r>
      <w:r w:rsidR="00206E32" w:rsidRPr="00FE087A">
        <w:rPr>
          <w:b/>
          <w:bCs/>
          <w:szCs w:val="24"/>
          <w:lang w:val="bg-BG"/>
        </w:rPr>
        <w:t>4</w:t>
      </w:r>
      <w:r w:rsidR="007A3B77" w:rsidRPr="00FE087A">
        <w:rPr>
          <w:b/>
          <w:bCs/>
          <w:szCs w:val="24"/>
          <w:lang w:val="bg-BG"/>
        </w:rPr>
        <w:t>.</w:t>
      </w:r>
      <w:r w:rsidR="008B5174" w:rsidRPr="00FE087A">
        <w:rPr>
          <w:szCs w:val="24"/>
          <w:lang w:val="bg-BG"/>
        </w:rPr>
        <w:t xml:space="preserve"> </w:t>
      </w:r>
      <w:r w:rsidR="00150A8A" w:rsidRPr="00FE087A">
        <w:rPr>
          <w:szCs w:val="24"/>
          <w:lang w:val="bg-BG"/>
        </w:rPr>
        <w:t xml:space="preserve">В изпълнение на задължението си по чл. </w:t>
      </w:r>
      <w:r w:rsidRPr="00FE087A">
        <w:rPr>
          <w:szCs w:val="24"/>
          <w:lang w:val="bg-BG"/>
        </w:rPr>
        <w:t>9</w:t>
      </w:r>
      <w:r w:rsidR="00150A8A" w:rsidRPr="00FE087A">
        <w:rPr>
          <w:szCs w:val="24"/>
          <w:lang w:val="bg-BG"/>
        </w:rPr>
        <w:t>.</w:t>
      </w:r>
      <w:r w:rsidR="00206E32" w:rsidRPr="00FE087A">
        <w:rPr>
          <w:szCs w:val="24"/>
          <w:lang w:val="bg-BG"/>
        </w:rPr>
        <w:t>3</w:t>
      </w:r>
      <w:r w:rsidR="00150A8A" w:rsidRPr="00FE087A">
        <w:rPr>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FE087A">
        <w:rPr>
          <w:snapToGrid w:val="0"/>
          <w:szCs w:val="24"/>
          <w:lang w:val="bg-BG" w:eastAsia="en-US"/>
        </w:rPr>
        <w:t xml:space="preserve">. Тези документи включват </w:t>
      </w:r>
      <w:r w:rsidR="00150A8A" w:rsidRPr="00FE087A">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w:t>
      </w:r>
      <w:r w:rsidR="00150A8A" w:rsidRPr="00FE087A">
        <w:rPr>
          <w:szCs w:val="24"/>
          <w:lang w:val="bg-BG"/>
        </w:rPr>
        <w:lastRenderedPageBreak/>
        <w:t>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w:t>
      </w:r>
      <w:r w:rsidR="00334880" w:rsidRPr="00FE087A">
        <w:rPr>
          <w:szCs w:val="24"/>
          <w:lang w:val="bg-BG"/>
        </w:rPr>
        <w:t xml:space="preserve"> ДФЗ</w:t>
      </w:r>
      <w:r w:rsidR="00150A8A" w:rsidRPr="00FE087A">
        <w:rPr>
          <w:szCs w:val="24"/>
          <w:lang w:val="bg-BG"/>
        </w:rPr>
        <w:t>, платежни документи, приемо-предавателни протоколи и др. Достъпът, предоставен на тези длъжностни лица,</w:t>
      </w:r>
      <w:r w:rsidR="00150A8A" w:rsidRPr="00FE087A">
        <w:rPr>
          <w:snapToGrid w:val="0"/>
          <w:szCs w:val="24"/>
          <w:lang w:val="bg-BG" w:eastAsia="en-US"/>
        </w:rPr>
        <w:t xml:space="preserve"> </w:t>
      </w:r>
      <w:r w:rsidR="00150A8A" w:rsidRPr="00FE087A">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FE087A">
        <w:rPr>
          <w:snapToGrid w:val="0"/>
          <w:szCs w:val="24"/>
          <w:lang w:val="bg-BG" w:eastAsia="en-US"/>
        </w:rPr>
        <w:t xml:space="preserve">. </w:t>
      </w:r>
    </w:p>
    <w:p w:rsidR="00150A8A" w:rsidRPr="00FE087A" w:rsidRDefault="00680EDE" w:rsidP="003A1C2C">
      <w:pPr>
        <w:spacing w:after="120" w:line="276" w:lineRule="auto"/>
        <w:rPr>
          <w:snapToGrid w:val="0"/>
          <w:szCs w:val="24"/>
          <w:lang w:val="bg-BG" w:eastAsia="en-US"/>
        </w:rPr>
      </w:pPr>
      <w:r w:rsidRPr="00FE087A">
        <w:rPr>
          <w:b/>
          <w:bCs/>
          <w:snapToGrid w:val="0"/>
          <w:szCs w:val="24"/>
          <w:lang w:val="bg-BG" w:eastAsia="en-US"/>
        </w:rPr>
        <w:t>9</w:t>
      </w:r>
      <w:r w:rsidR="00150A8A" w:rsidRPr="00FE087A">
        <w:rPr>
          <w:b/>
          <w:bCs/>
          <w:snapToGrid w:val="0"/>
          <w:szCs w:val="24"/>
          <w:lang w:val="bg-BG" w:eastAsia="en-US"/>
        </w:rPr>
        <w:t>.</w:t>
      </w:r>
      <w:r w:rsidR="00206E32" w:rsidRPr="00FE087A">
        <w:rPr>
          <w:b/>
          <w:bCs/>
          <w:snapToGrid w:val="0"/>
          <w:szCs w:val="24"/>
          <w:lang w:val="bg-BG" w:eastAsia="en-US"/>
        </w:rPr>
        <w:t>5</w:t>
      </w:r>
      <w:r w:rsidR="00150A8A" w:rsidRPr="00FE087A">
        <w:rPr>
          <w:b/>
          <w:bCs/>
          <w:snapToGrid w:val="0"/>
          <w:szCs w:val="24"/>
          <w:lang w:val="bg-BG" w:eastAsia="en-US"/>
        </w:rPr>
        <w:t>.</w:t>
      </w:r>
      <w:r w:rsidR="00150A8A" w:rsidRPr="00FE087A">
        <w:rPr>
          <w:snapToGrid w:val="0"/>
          <w:szCs w:val="24"/>
          <w:lang w:val="bg-BG" w:eastAsia="en-US"/>
        </w:rPr>
        <w:t xml:space="preserve"> </w:t>
      </w:r>
      <w:r w:rsidR="00150A8A" w:rsidRPr="00FE087A">
        <w:rPr>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FE087A">
        <w:rPr>
          <w:szCs w:val="24"/>
          <w:lang w:val="bg-BG"/>
        </w:rPr>
        <w:t>9</w:t>
      </w:r>
      <w:r w:rsidR="00150A8A" w:rsidRPr="00FE087A">
        <w:rPr>
          <w:szCs w:val="24"/>
          <w:lang w:val="bg-BG"/>
        </w:rPr>
        <w:t>.</w:t>
      </w:r>
      <w:r w:rsidR="00206E32" w:rsidRPr="00FE087A">
        <w:rPr>
          <w:szCs w:val="24"/>
          <w:lang w:val="bg-BG"/>
        </w:rPr>
        <w:t>4</w:t>
      </w:r>
      <w:r w:rsidR="00150A8A" w:rsidRPr="00FE087A">
        <w:rPr>
          <w:szCs w:val="24"/>
          <w:lang w:val="bg-BG"/>
        </w:rPr>
        <w:t xml:space="preserve">, това ще е основание за искане от страна на </w:t>
      </w:r>
      <w:r w:rsidR="00334880" w:rsidRPr="00FE087A">
        <w:rPr>
          <w:szCs w:val="24"/>
          <w:lang w:val="bg-BG"/>
        </w:rPr>
        <w:t xml:space="preserve">ДФЗ </w:t>
      </w:r>
      <w:r w:rsidR="00150A8A" w:rsidRPr="00FE087A">
        <w:rPr>
          <w:szCs w:val="24"/>
          <w:lang w:val="bg-BG"/>
        </w:rPr>
        <w:t>за възстановяване на изплатеното по договора безвъзмездно финансиране, отнасящо се до разходите, за които се отнасят непредставените документи.</w:t>
      </w:r>
    </w:p>
    <w:p w:rsidR="00150A8A" w:rsidRPr="00FE087A" w:rsidRDefault="00680EDE" w:rsidP="003A1C2C">
      <w:pPr>
        <w:spacing w:after="120" w:line="276" w:lineRule="auto"/>
        <w:rPr>
          <w:szCs w:val="24"/>
          <w:lang w:val="bg-BG"/>
        </w:rPr>
      </w:pPr>
      <w:r w:rsidRPr="00FE087A">
        <w:rPr>
          <w:b/>
          <w:bCs/>
          <w:snapToGrid w:val="0"/>
          <w:szCs w:val="24"/>
          <w:lang w:val="bg-BG" w:eastAsia="en-US"/>
        </w:rPr>
        <w:t>9</w:t>
      </w:r>
      <w:r w:rsidR="00150A8A" w:rsidRPr="00FE087A">
        <w:rPr>
          <w:b/>
          <w:bCs/>
          <w:snapToGrid w:val="0"/>
          <w:szCs w:val="24"/>
          <w:lang w:val="bg-BG" w:eastAsia="en-US"/>
        </w:rPr>
        <w:t>.</w:t>
      </w:r>
      <w:r w:rsidR="00206E32" w:rsidRPr="00FE087A">
        <w:rPr>
          <w:b/>
          <w:bCs/>
          <w:snapToGrid w:val="0"/>
          <w:szCs w:val="24"/>
          <w:lang w:val="bg-BG" w:eastAsia="en-US"/>
        </w:rPr>
        <w:t>6</w:t>
      </w:r>
      <w:r w:rsidR="00150A8A" w:rsidRPr="00FE087A">
        <w:rPr>
          <w:b/>
          <w:bCs/>
          <w:snapToGrid w:val="0"/>
          <w:szCs w:val="24"/>
          <w:lang w:val="bg-BG" w:eastAsia="en-US"/>
        </w:rPr>
        <w:t>.</w:t>
      </w:r>
      <w:r w:rsidR="00150A8A" w:rsidRPr="00FE087A">
        <w:rPr>
          <w:snapToGrid w:val="0"/>
          <w:szCs w:val="24"/>
          <w:lang w:val="bg-BG" w:eastAsia="en-US"/>
        </w:rPr>
        <w:t xml:space="preserve"> </w:t>
      </w:r>
      <w:r w:rsidR="00150A8A" w:rsidRPr="00FE087A">
        <w:rPr>
          <w:szCs w:val="24"/>
          <w:lang w:val="bg-BG"/>
        </w:rPr>
        <w:t>Крайният получател</w:t>
      </w:r>
      <w:r w:rsidR="00150A8A" w:rsidRPr="00FE087A">
        <w:rPr>
          <w:snapToGrid w:val="0"/>
          <w:szCs w:val="24"/>
          <w:lang w:val="bg-BG" w:eastAsia="en-US"/>
        </w:rPr>
        <w:t xml:space="preserve"> гарантира, че правата на </w:t>
      </w:r>
      <w:r w:rsidR="00334880" w:rsidRPr="00FE087A">
        <w:rPr>
          <w:szCs w:val="24"/>
          <w:lang w:val="bg-BG"/>
        </w:rPr>
        <w:t>ДФЗ</w:t>
      </w:r>
      <w:r w:rsidR="00150A8A" w:rsidRPr="00FE087A">
        <w:rPr>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FE087A">
        <w:rPr>
          <w:snapToGrid w:val="0"/>
          <w:szCs w:val="24"/>
          <w:lang w:val="bg-BG" w:eastAsia="en-US"/>
        </w:rPr>
        <w:t xml:space="preserve">външните одитори  да извършват одити, проверки и проучвания, ще се </w:t>
      </w:r>
      <w:r w:rsidR="00150A8A" w:rsidRPr="00FE087A">
        <w:rPr>
          <w:szCs w:val="24"/>
          <w:lang w:val="bg-BG"/>
        </w:rPr>
        <w:t xml:space="preserve">упражняват равноправно, при еднакви условия и в съответствие с еднакви правила и по отношение на неговите изпълнители. </w:t>
      </w:r>
    </w:p>
    <w:p w:rsidR="00150A8A" w:rsidRPr="00FE087A" w:rsidRDefault="00680EDE" w:rsidP="003A1C2C">
      <w:pPr>
        <w:spacing w:after="120" w:line="276" w:lineRule="auto"/>
        <w:rPr>
          <w:szCs w:val="24"/>
          <w:lang w:val="bg-BG"/>
        </w:rPr>
      </w:pPr>
      <w:r w:rsidRPr="00FE087A">
        <w:rPr>
          <w:b/>
          <w:bCs/>
          <w:szCs w:val="24"/>
          <w:lang w:val="bg-BG"/>
        </w:rPr>
        <w:t>9</w:t>
      </w:r>
      <w:r w:rsidR="00150A8A" w:rsidRPr="00FE087A">
        <w:rPr>
          <w:b/>
          <w:bCs/>
          <w:szCs w:val="24"/>
          <w:lang w:val="bg-BG"/>
        </w:rPr>
        <w:t>.</w:t>
      </w:r>
      <w:r w:rsidR="00206E32" w:rsidRPr="00FE087A">
        <w:rPr>
          <w:b/>
          <w:bCs/>
          <w:szCs w:val="24"/>
          <w:lang w:val="bg-BG"/>
        </w:rPr>
        <w:t>7</w:t>
      </w:r>
      <w:r w:rsidR="00150A8A" w:rsidRPr="00FE087A">
        <w:rPr>
          <w:b/>
          <w:bCs/>
          <w:szCs w:val="24"/>
          <w:lang w:val="bg-BG"/>
        </w:rPr>
        <w:t>.</w:t>
      </w:r>
      <w:r w:rsidR="00150A8A" w:rsidRPr="00FE087A">
        <w:rPr>
          <w:szCs w:val="24"/>
          <w:lang w:val="bg-BG"/>
        </w:rPr>
        <w:t xml:space="preserve"> </w:t>
      </w:r>
      <w:r w:rsidR="00CB5013" w:rsidRPr="00FE087A">
        <w:rPr>
          <w:szCs w:val="24"/>
          <w:lang w:val="bg-BG"/>
        </w:rPr>
        <w:t xml:space="preserve">Крайният получател се задължава да съхранява цялата налична документация във връзка с кандидатстването и изпълнението на ПИИ съгласно </w:t>
      </w:r>
      <w:r w:rsidR="00506A25">
        <w:rPr>
          <w:szCs w:val="24"/>
          <w:lang w:val="bg-BG"/>
        </w:rPr>
        <w:t>под</w:t>
      </w:r>
      <w:r w:rsidR="00CB5013" w:rsidRPr="00FE087A">
        <w:rPr>
          <w:szCs w:val="24"/>
          <w:lang w:val="bg-BG"/>
        </w:rPr>
        <w:t xml:space="preserve">раздел I. </w:t>
      </w:r>
      <w:r w:rsidR="00453932" w:rsidRPr="00FE087A">
        <w:rPr>
          <w:szCs w:val="24"/>
          <w:lang w:val="bg-BG"/>
        </w:rPr>
        <w:t>„</w:t>
      </w:r>
      <w:r w:rsidR="00CB5013" w:rsidRPr="00FE087A">
        <w:rPr>
          <w:szCs w:val="24"/>
          <w:lang w:val="bg-BG"/>
        </w:rPr>
        <w:t>Срок за изпълнение на одобрения проект и срок за мониторинг</w:t>
      </w:r>
      <w:r w:rsidR="00453932" w:rsidRPr="00FE087A">
        <w:rPr>
          <w:szCs w:val="24"/>
          <w:lang w:val="bg-BG"/>
        </w:rPr>
        <w:t>“</w:t>
      </w:r>
      <w:r w:rsidR="00506A25">
        <w:rPr>
          <w:szCs w:val="24"/>
          <w:lang w:val="bg-BG"/>
        </w:rPr>
        <w:t>, раздел А</w:t>
      </w:r>
      <w:r w:rsidR="00CB5013" w:rsidRPr="00FE087A">
        <w:rPr>
          <w:szCs w:val="24"/>
          <w:lang w:val="bg-BG"/>
        </w:rPr>
        <w:t xml:space="preserve"> от Условията за изпълнение.</w:t>
      </w:r>
      <w:r w:rsidR="00C454E9" w:rsidRPr="00FE087A">
        <w:rPr>
          <w:szCs w:val="24"/>
          <w:lang w:val="bg-BG"/>
        </w:rPr>
        <w:t xml:space="preserve"> </w:t>
      </w:r>
      <w:r w:rsidR="00150A8A" w:rsidRPr="00FE087A">
        <w:rPr>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rsidR="00E4088B" w:rsidRDefault="00150A8A" w:rsidP="003A1C2C">
      <w:pPr>
        <w:spacing w:after="120" w:line="276" w:lineRule="auto"/>
        <w:rPr>
          <w:szCs w:val="24"/>
          <w:lang w:val="bg-BG"/>
        </w:rPr>
      </w:pPr>
      <w:r w:rsidRPr="00FE087A">
        <w:rPr>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rsidR="00FE087A" w:rsidRPr="00FE087A" w:rsidRDefault="00FE087A" w:rsidP="003A1C2C">
      <w:pPr>
        <w:spacing w:after="120" w:line="276" w:lineRule="auto"/>
        <w:rPr>
          <w:szCs w:val="24"/>
          <w:lang w:val="bg-BG"/>
        </w:rPr>
      </w:pPr>
    </w:p>
    <w:p w:rsidR="00C321C4" w:rsidRPr="00FE087A" w:rsidRDefault="00FA5FE9" w:rsidP="003A1C2C">
      <w:pPr>
        <w:pStyle w:val="Heading1"/>
        <w:spacing w:before="0" w:after="120" w:line="276" w:lineRule="auto"/>
        <w:rPr>
          <w:smallCaps/>
          <w:szCs w:val="24"/>
          <w:lang w:val="bg-BG"/>
        </w:rPr>
      </w:pPr>
      <w:bookmarkStart w:id="24" w:name="_Toc110605528"/>
      <w:r w:rsidRPr="00FE087A">
        <w:rPr>
          <w:szCs w:val="24"/>
          <w:lang w:val="bg-BG"/>
        </w:rPr>
        <w:t xml:space="preserve">Член </w:t>
      </w:r>
      <w:r w:rsidR="00680EDE" w:rsidRPr="00FE087A">
        <w:rPr>
          <w:szCs w:val="24"/>
          <w:lang w:val="bg-BG"/>
        </w:rPr>
        <w:t>10</w:t>
      </w:r>
      <w:r w:rsidRPr="00FE087A">
        <w:rPr>
          <w:szCs w:val="24"/>
          <w:lang w:val="bg-BG"/>
        </w:rPr>
        <w:t>. Задължение за предоставяне на финансово-технически отчети и друга информация</w:t>
      </w:r>
      <w:bookmarkEnd w:id="24"/>
    </w:p>
    <w:p w:rsidR="00C321C4" w:rsidRPr="00FE087A" w:rsidRDefault="00680EDE" w:rsidP="003A1C2C">
      <w:pPr>
        <w:spacing w:after="120" w:line="276" w:lineRule="auto"/>
        <w:rPr>
          <w:szCs w:val="24"/>
          <w:lang w:val="bg-BG"/>
        </w:rPr>
      </w:pPr>
      <w:r w:rsidRPr="00FE087A">
        <w:rPr>
          <w:b/>
          <w:bCs/>
          <w:szCs w:val="24"/>
          <w:lang w:val="bg-BG"/>
        </w:rPr>
        <w:t>10</w:t>
      </w:r>
      <w:r w:rsidR="007E3DBF" w:rsidRPr="00FE087A">
        <w:rPr>
          <w:b/>
          <w:bCs/>
          <w:szCs w:val="24"/>
          <w:lang w:val="bg-BG"/>
        </w:rPr>
        <w:t>.1</w:t>
      </w:r>
      <w:r w:rsidR="00E4088B" w:rsidRPr="00FE087A">
        <w:rPr>
          <w:b/>
          <w:bCs/>
          <w:szCs w:val="24"/>
          <w:lang w:val="bg-BG"/>
        </w:rPr>
        <w:t>.</w:t>
      </w:r>
      <w:r w:rsidR="007E3DBF" w:rsidRPr="00FE087A">
        <w:rPr>
          <w:szCs w:val="24"/>
          <w:lang w:val="bg-BG"/>
        </w:rPr>
        <w:t xml:space="preserve"> </w:t>
      </w:r>
      <w:r w:rsidR="00C321C4" w:rsidRPr="00FE087A">
        <w:rPr>
          <w:szCs w:val="24"/>
          <w:lang w:val="bg-BG"/>
        </w:rPr>
        <w:t xml:space="preserve">Крайният получател се задължава да </w:t>
      </w:r>
      <w:r w:rsidR="008970F5" w:rsidRPr="00FE087A">
        <w:rPr>
          <w:szCs w:val="24"/>
          <w:lang w:val="bg-BG"/>
        </w:rPr>
        <w:t xml:space="preserve">изготви </w:t>
      </w:r>
      <w:r w:rsidR="00C321C4" w:rsidRPr="00FE087A">
        <w:rPr>
          <w:szCs w:val="24"/>
          <w:lang w:val="bg-BG"/>
        </w:rPr>
        <w:t xml:space="preserve">и </w:t>
      </w:r>
      <w:r w:rsidR="008970F5" w:rsidRPr="00FE087A">
        <w:rPr>
          <w:szCs w:val="24"/>
          <w:lang w:val="bg-BG"/>
        </w:rPr>
        <w:t xml:space="preserve">представи </w:t>
      </w:r>
      <w:r w:rsidR="00C321C4" w:rsidRPr="00FE087A">
        <w:rPr>
          <w:szCs w:val="24"/>
          <w:lang w:val="bg-BG"/>
        </w:rPr>
        <w:t xml:space="preserve">на </w:t>
      </w:r>
      <w:r w:rsidR="009259F2" w:rsidRPr="00FE087A">
        <w:rPr>
          <w:szCs w:val="24"/>
          <w:lang w:val="bg-BG"/>
        </w:rPr>
        <w:t xml:space="preserve">ДФЗ </w:t>
      </w:r>
      <w:r w:rsidR="00C321C4" w:rsidRPr="00FE087A">
        <w:rPr>
          <w:szCs w:val="24"/>
          <w:lang w:val="bg-BG"/>
        </w:rPr>
        <w:t>чрез</w:t>
      </w:r>
      <w:r w:rsidR="007E3DBF" w:rsidRPr="00FE087A">
        <w:rPr>
          <w:szCs w:val="24"/>
          <w:lang w:val="bg-BG"/>
        </w:rPr>
        <w:t xml:space="preserve"> </w:t>
      </w:r>
      <w:r w:rsidR="00C321C4" w:rsidRPr="00FE087A">
        <w:rPr>
          <w:szCs w:val="24"/>
          <w:lang w:val="bg-BG"/>
        </w:rPr>
        <w:t>Информационната система на Механизма за възстановяване и устойчивост (ИС на МВУ) междин</w:t>
      </w:r>
      <w:r w:rsidR="008970F5" w:rsidRPr="00FE087A">
        <w:rPr>
          <w:szCs w:val="24"/>
          <w:lang w:val="bg-BG"/>
        </w:rPr>
        <w:t>ен</w:t>
      </w:r>
      <w:r w:rsidR="00C321C4" w:rsidRPr="00FE087A">
        <w:rPr>
          <w:szCs w:val="24"/>
          <w:lang w:val="bg-BG"/>
        </w:rPr>
        <w:t xml:space="preserve"> и окончател</w:t>
      </w:r>
      <w:r w:rsidR="008970F5" w:rsidRPr="00FE087A">
        <w:rPr>
          <w:szCs w:val="24"/>
          <w:lang w:val="bg-BG"/>
        </w:rPr>
        <w:t>ен</w:t>
      </w:r>
      <w:r w:rsidR="00C321C4" w:rsidRPr="00FE087A">
        <w:rPr>
          <w:szCs w:val="24"/>
          <w:lang w:val="bg-BG"/>
        </w:rPr>
        <w:t xml:space="preserve"> финансово-технически отчет (ФТО) във вида</w:t>
      </w:r>
      <w:r w:rsidR="00C33A28" w:rsidRPr="00FE087A">
        <w:rPr>
          <w:szCs w:val="24"/>
          <w:lang w:val="bg-BG"/>
        </w:rPr>
        <w:t xml:space="preserve">, със </w:t>
      </w:r>
      <w:r w:rsidR="00C33A28" w:rsidRPr="00FE087A">
        <w:rPr>
          <w:szCs w:val="24"/>
          <w:lang w:val="bg-BG"/>
        </w:rPr>
        <w:lastRenderedPageBreak/>
        <w:t>съдържанието</w:t>
      </w:r>
      <w:r w:rsidR="00C321C4" w:rsidRPr="00FE087A">
        <w:rPr>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 от ПМС № 114/2022 г., публикувани от </w:t>
      </w:r>
      <w:r w:rsidR="00334880" w:rsidRPr="00FE087A">
        <w:rPr>
          <w:szCs w:val="24"/>
          <w:lang w:val="bg-BG"/>
        </w:rPr>
        <w:t>ДФЗ</w:t>
      </w:r>
      <w:r w:rsidR="00C321C4" w:rsidRPr="00FE087A">
        <w:rPr>
          <w:szCs w:val="24"/>
          <w:lang w:val="bg-BG"/>
        </w:rPr>
        <w:t>.</w:t>
      </w:r>
    </w:p>
    <w:p w:rsidR="00C321C4" w:rsidRPr="00FE087A" w:rsidRDefault="00680EDE" w:rsidP="003A1C2C">
      <w:pPr>
        <w:spacing w:after="120" w:line="276" w:lineRule="auto"/>
        <w:rPr>
          <w:szCs w:val="24"/>
          <w:lang w:val="bg-BG"/>
        </w:rPr>
      </w:pPr>
      <w:r w:rsidRPr="00FE087A">
        <w:rPr>
          <w:b/>
          <w:bCs/>
          <w:szCs w:val="24"/>
          <w:lang w:val="bg-BG"/>
        </w:rPr>
        <w:t>10</w:t>
      </w:r>
      <w:r w:rsidR="007E3DBF" w:rsidRPr="00FE087A">
        <w:rPr>
          <w:b/>
          <w:bCs/>
          <w:szCs w:val="24"/>
          <w:lang w:val="bg-BG"/>
        </w:rPr>
        <w:t>.2</w:t>
      </w:r>
      <w:r w:rsidR="00E4088B" w:rsidRPr="00FE087A">
        <w:rPr>
          <w:b/>
          <w:bCs/>
          <w:szCs w:val="24"/>
          <w:lang w:val="bg-BG"/>
        </w:rPr>
        <w:t>.</w:t>
      </w:r>
      <w:r w:rsidR="007E3DBF" w:rsidRPr="00FE087A">
        <w:rPr>
          <w:szCs w:val="24"/>
          <w:lang w:val="bg-BG"/>
        </w:rPr>
        <w:t xml:space="preserve"> </w:t>
      </w:r>
      <w:r w:rsidR="00B17870" w:rsidRPr="00FE087A">
        <w:rPr>
          <w:szCs w:val="24"/>
          <w:lang w:val="bg-BG"/>
        </w:rPr>
        <w:t xml:space="preserve">Крайният получател подава </w:t>
      </w:r>
      <w:r w:rsidR="00C321C4" w:rsidRPr="00FE087A">
        <w:rPr>
          <w:szCs w:val="24"/>
          <w:lang w:val="bg-BG"/>
        </w:rPr>
        <w:t>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FE087A">
        <w:rPr>
          <w:szCs w:val="24"/>
          <w:lang w:val="bg-BG"/>
        </w:rPr>
        <w:t>те</w:t>
      </w:r>
      <w:r w:rsidR="00C321C4" w:rsidRPr="00FE087A">
        <w:rPr>
          <w:szCs w:val="24"/>
          <w:lang w:val="bg-BG"/>
        </w:rPr>
        <w:t xml:space="preserve"> са неправилно попълнени, непълни и/или не окомплектовани с необходимите приложения, </w:t>
      </w:r>
      <w:r w:rsidR="009259F2" w:rsidRPr="00FE087A">
        <w:rPr>
          <w:szCs w:val="24"/>
          <w:lang w:val="bg-BG"/>
        </w:rPr>
        <w:t xml:space="preserve">ДФЗ </w:t>
      </w:r>
      <w:r w:rsidR="00C33A28" w:rsidRPr="00FE087A">
        <w:rPr>
          <w:szCs w:val="24"/>
          <w:lang w:val="bg-BG"/>
        </w:rPr>
        <w:t xml:space="preserve">може да </w:t>
      </w:r>
      <w:r w:rsidR="00C321C4" w:rsidRPr="00FE087A">
        <w:rPr>
          <w:szCs w:val="24"/>
          <w:lang w:val="bg-BG"/>
        </w:rPr>
        <w:t xml:space="preserve">приложи разпоредбите на чл. </w:t>
      </w:r>
      <w:r w:rsidR="00C33A28" w:rsidRPr="00FE087A">
        <w:rPr>
          <w:szCs w:val="24"/>
          <w:lang w:val="bg-BG"/>
        </w:rPr>
        <w:t>11.2</w:t>
      </w:r>
      <w:r w:rsidR="00C321C4" w:rsidRPr="00FE087A">
        <w:rPr>
          <w:szCs w:val="24"/>
          <w:lang w:val="bg-BG"/>
        </w:rPr>
        <w:t>.</w:t>
      </w:r>
    </w:p>
    <w:p w:rsidR="00981A42" w:rsidRPr="00FE087A" w:rsidRDefault="00C33A28" w:rsidP="003A1C2C">
      <w:pPr>
        <w:spacing w:after="120" w:line="276" w:lineRule="auto"/>
        <w:rPr>
          <w:szCs w:val="24"/>
          <w:lang w:val="bg-BG"/>
        </w:rPr>
      </w:pPr>
      <w:r w:rsidRPr="00FE087A">
        <w:rPr>
          <w:b/>
          <w:bCs/>
          <w:szCs w:val="24"/>
          <w:lang w:val="bg-BG"/>
        </w:rPr>
        <w:t>10.3</w:t>
      </w:r>
      <w:r w:rsidR="00E4088B" w:rsidRPr="00FE087A">
        <w:rPr>
          <w:b/>
          <w:bCs/>
          <w:szCs w:val="24"/>
          <w:lang w:val="bg-BG"/>
        </w:rPr>
        <w:t>.</w:t>
      </w:r>
      <w:r w:rsidR="00B17870" w:rsidRPr="00FE087A">
        <w:rPr>
          <w:szCs w:val="24"/>
          <w:lang w:val="bg-BG"/>
        </w:rPr>
        <w:t xml:space="preserve"> </w:t>
      </w:r>
      <w:r w:rsidR="00A25755" w:rsidRPr="00FE087A">
        <w:rPr>
          <w:szCs w:val="24"/>
          <w:lang w:val="bg-BG"/>
        </w:rPr>
        <w:t xml:space="preserve">Задължения за предоставяне на оферти и договор с избрания оферент, във връзка с изискванията на т. 12 от раздел 14.2 „Условия за допустимост на разходите“ от Условията за кандидатстване: </w:t>
      </w:r>
    </w:p>
    <w:p w:rsidR="00981A42" w:rsidRPr="00FE087A" w:rsidRDefault="00981A42" w:rsidP="003A1C2C">
      <w:pPr>
        <w:spacing w:after="120" w:line="276" w:lineRule="auto"/>
        <w:rPr>
          <w:szCs w:val="24"/>
          <w:lang w:val="bg-BG"/>
        </w:rPr>
      </w:pPr>
      <w:r w:rsidRPr="00FE087A">
        <w:rPr>
          <w:szCs w:val="24"/>
          <w:lang w:val="bg-BG"/>
        </w:rPr>
        <w:t xml:space="preserve">10.3.1. В срок до 5 работни дни след сключването на </w:t>
      </w:r>
      <w:r w:rsidR="000B235A" w:rsidRPr="00FE087A">
        <w:rPr>
          <w:szCs w:val="24"/>
          <w:lang w:val="bg-BG"/>
        </w:rPr>
        <w:t xml:space="preserve">договор за финансиране или </w:t>
      </w:r>
      <w:r w:rsidRPr="00FE087A">
        <w:rPr>
          <w:szCs w:val="24"/>
          <w:lang w:val="bg-BG"/>
        </w:rPr>
        <w:t>договор с последния избран изпълнител по ПИИ, КП следва да представи на ДФЗ чрез ИС</w:t>
      </w:r>
      <w:r w:rsidR="000B235A" w:rsidRPr="00FE087A">
        <w:rPr>
          <w:szCs w:val="24"/>
          <w:lang w:val="bg-BG"/>
        </w:rPr>
        <w:t>М-</w:t>
      </w:r>
      <w:r w:rsidRPr="00FE087A">
        <w:rPr>
          <w:szCs w:val="24"/>
          <w:lang w:val="bg-BG"/>
        </w:rPr>
        <w:t xml:space="preserve"> </w:t>
      </w:r>
      <w:r w:rsidR="000B235A" w:rsidRPr="00FE087A">
        <w:rPr>
          <w:szCs w:val="24"/>
          <w:lang w:val="bg-BG"/>
        </w:rPr>
        <w:t xml:space="preserve">ИСУН 2020 </w:t>
      </w:r>
      <w:r w:rsidRPr="00FE087A">
        <w:rPr>
          <w:szCs w:val="24"/>
          <w:lang w:val="bg-BG"/>
        </w:rPr>
        <w:t>пълната документация по възлагането на договора за проверка.</w:t>
      </w:r>
    </w:p>
    <w:p w:rsidR="00981A42" w:rsidRPr="00FE087A" w:rsidRDefault="00981A42" w:rsidP="003A1C2C">
      <w:pPr>
        <w:spacing w:after="120" w:line="276" w:lineRule="auto"/>
        <w:rPr>
          <w:szCs w:val="24"/>
          <w:lang w:val="bg-BG"/>
        </w:rPr>
      </w:pPr>
      <w:r w:rsidRPr="00FE087A">
        <w:rPr>
          <w:szCs w:val="24"/>
        </w:rPr>
        <w:t xml:space="preserve">10.3.2 </w:t>
      </w:r>
      <w:r w:rsidRPr="00FE087A">
        <w:rPr>
          <w:szCs w:val="24"/>
          <w:lang w:val="bg-BG"/>
        </w:rPr>
        <w:t>КП представя:</w:t>
      </w:r>
    </w:p>
    <w:p w:rsidR="00981A42" w:rsidRPr="00FE087A" w:rsidRDefault="00981A42" w:rsidP="003A1C2C">
      <w:pPr>
        <w:spacing w:after="120" w:line="276" w:lineRule="auto"/>
        <w:rPr>
          <w:szCs w:val="24"/>
          <w:lang w:val="bg-BG"/>
        </w:rPr>
      </w:pPr>
      <w:r w:rsidRPr="00FE087A">
        <w:rPr>
          <w:szCs w:val="24"/>
          <w:lang w:val="bg-BG"/>
        </w:rPr>
        <w:t>10.3.2.1. Когато избрания актив не е включен в „</w:t>
      </w:r>
      <w:r w:rsidR="00334880" w:rsidRPr="00FE087A">
        <w:rPr>
          <w:szCs w:val="24"/>
          <w:lang w:val="bg-BG"/>
        </w:rPr>
        <w:t>Списък с активи, дейности и услуги, за които са определени референтни разходи“</w:t>
      </w:r>
      <w:r w:rsidRPr="00FE087A">
        <w:rPr>
          <w:szCs w:val="24"/>
          <w:lang w:val="bg-BG" w:eastAsia="bg-BG"/>
        </w:rPr>
        <w:t xml:space="preserve">– Приложение № </w:t>
      </w:r>
      <w:r w:rsidR="000061CC" w:rsidRPr="00FE087A">
        <w:rPr>
          <w:szCs w:val="24"/>
          <w:lang w:val="bg-BG" w:eastAsia="bg-BG"/>
        </w:rPr>
        <w:t xml:space="preserve">4 </w:t>
      </w:r>
      <w:r w:rsidRPr="00FE087A">
        <w:rPr>
          <w:szCs w:val="24"/>
          <w:lang w:val="bg-BG" w:eastAsia="bg-BG"/>
        </w:rPr>
        <w:t xml:space="preserve">от условията за кандидатстване, </w:t>
      </w:r>
      <w:r w:rsidRPr="00FE087A">
        <w:rPr>
          <w:lang w:val="bg-BG"/>
        </w:rPr>
        <w:t>КП се задължава да представи на ДФЗ  2 (две)</w:t>
      </w:r>
      <w:r w:rsidRPr="00FE087A">
        <w:rPr>
          <w:lang w:val="bg-BG" w:eastAsia="zh-TW"/>
        </w:rPr>
        <w:t xml:space="preserve"> </w:t>
      </w:r>
      <w:r w:rsidRPr="00FE087A">
        <w:rPr>
          <w:lang w:val="bg-BG"/>
        </w:rPr>
        <w:t>съпоставими независими оферти и договор с избрания изпълнител</w:t>
      </w:r>
      <w:r w:rsidR="000B235A" w:rsidRPr="00FE087A">
        <w:rPr>
          <w:lang w:val="bg-BG"/>
        </w:rPr>
        <w:t xml:space="preserve"> с включени, марка, модел и подробни технически спецификации</w:t>
      </w:r>
      <w:r w:rsidRPr="00FE087A">
        <w:rPr>
          <w:lang w:val="bg-BG"/>
        </w:rPr>
        <w:t xml:space="preserve">. </w:t>
      </w:r>
      <w:r w:rsidRPr="00FE087A">
        <w:rPr>
          <w:szCs w:val="24"/>
          <w:lang w:val="bg-BG"/>
        </w:rPr>
        <w:t xml:space="preserve">Офертите трябва да са съпоставими и с основните технически и/или функционални характеристики, посочени в офертата по т. </w:t>
      </w:r>
      <w:r w:rsidR="00334880" w:rsidRPr="00FE087A">
        <w:rPr>
          <w:szCs w:val="24"/>
          <w:lang w:val="bg-BG"/>
        </w:rPr>
        <w:t>5</w:t>
      </w:r>
      <w:r w:rsidRPr="00FE087A">
        <w:rPr>
          <w:szCs w:val="24"/>
          <w:lang w:val="bg-BG"/>
        </w:rPr>
        <w:t xml:space="preserve"> от Раздел 14.2. </w:t>
      </w:r>
      <w:r w:rsidR="00DE24AB">
        <w:rPr>
          <w:szCs w:val="24"/>
          <w:lang w:val="bg-BG"/>
        </w:rPr>
        <w:t>„</w:t>
      </w:r>
      <w:r w:rsidRPr="00FE087A">
        <w:rPr>
          <w:szCs w:val="24"/>
          <w:lang w:val="bg-BG"/>
        </w:rPr>
        <w:t>Условия за допустимост на разходите</w:t>
      </w:r>
      <w:r w:rsidR="00DE24AB">
        <w:rPr>
          <w:szCs w:val="24"/>
          <w:lang w:val="bg-BG"/>
        </w:rPr>
        <w:t>“</w:t>
      </w:r>
      <w:r w:rsidRPr="00FE087A">
        <w:rPr>
          <w:szCs w:val="24"/>
          <w:lang w:val="bg-BG"/>
        </w:rPr>
        <w:t xml:space="preserve"> от условията за кандидатстване, а оферентите да отговарят на изискванията на т. </w:t>
      </w:r>
      <w:r w:rsidR="00334880" w:rsidRPr="00FE087A">
        <w:rPr>
          <w:szCs w:val="24"/>
          <w:lang w:val="bg-BG"/>
        </w:rPr>
        <w:t>7</w:t>
      </w:r>
      <w:r w:rsidRPr="00FE087A">
        <w:rPr>
          <w:szCs w:val="24"/>
          <w:lang w:val="bg-BG"/>
        </w:rPr>
        <w:t xml:space="preserve"> от същия раздел. </w:t>
      </w:r>
    </w:p>
    <w:p w:rsidR="00981A42" w:rsidRPr="00FE087A" w:rsidRDefault="00981A42" w:rsidP="003A1C2C">
      <w:pPr>
        <w:tabs>
          <w:tab w:val="left" w:pos="1418"/>
        </w:tabs>
        <w:spacing w:after="120" w:line="276" w:lineRule="auto"/>
        <w:rPr>
          <w:lang w:val="bg-BG"/>
        </w:rPr>
      </w:pPr>
      <w:r w:rsidRPr="00FE087A">
        <w:rPr>
          <w:szCs w:val="24"/>
          <w:lang w:val="bg-BG"/>
        </w:rPr>
        <w:t xml:space="preserve">10.3.2.2. Когато избрания актив е </w:t>
      </w:r>
      <w:r w:rsidR="00A25755" w:rsidRPr="00FE087A">
        <w:rPr>
          <w:szCs w:val="24"/>
          <w:lang w:val="bg-BG"/>
        </w:rPr>
        <w:t xml:space="preserve">включен </w:t>
      </w:r>
      <w:r w:rsidRPr="00FE087A">
        <w:rPr>
          <w:szCs w:val="24"/>
          <w:lang w:val="bg-BG"/>
        </w:rPr>
        <w:t>в „</w:t>
      </w:r>
      <w:r w:rsidR="00334880" w:rsidRPr="00FE087A">
        <w:rPr>
          <w:szCs w:val="24"/>
          <w:lang w:val="bg-BG"/>
        </w:rPr>
        <w:t>Списък с активи, дейности и услуги, за които са определени референтни разходи</w:t>
      </w:r>
      <w:r w:rsidR="00334880" w:rsidRPr="00FE087A">
        <w:rPr>
          <w:szCs w:val="24"/>
          <w:lang w:val="bg-BG" w:eastAsia="bg-BG"/>
        </w:rPr>
        <w:t xml:space="preserve"> </w:t>
      </w:r>
      <w:r w:rsidRPr="00FE087A">
        <w:rPr>
          <w:szCs w:val="24"/>
          <w:lang w:val="bg-BG" w:eastAsia="bg-BG"/>
        </w:rPr>
        <w:t xml:space="preserve">” – Приложение № </w:t>
      </w:r>
      <w:r w:rsidR="0097612F" w:rsidRPr="00FE087A">
        <w:rPr>
          <w:szCs w:val="24"/>
          <w:lang w:val="bg-BG" w:eastAsia="bg-BG"/>
        </w:rPr>
        <w:t xml:space="preserve">4 </w:t>
      </w:r>
      <w:r w:rsidRPr="00FE087A">
        <w:rPr>
          <w:szCs w:val="24"/>
          <w:lang w:val="bg-BG" w:eastAsia="bg-BG"/>
        </w:rPr>
        <w:t xml:space="preserve">към условията за </w:t>
      </w:r>
      <w:r w:rsidR="00FE087A" w:rsidRPr="00FE087A">
        <w:rPr>
          <w:szCs w:val="24"/>
          <w:lang w:val="bg-BG" w:eastAsia="bg-BG"/>
        </w:rPr>
        <w:t>кандидатстване</w:t>
      </w:r>
      <w:r w:rsidRPr="00FE087A">
        <w:rPr>
          <w:szCs w:val="24"/>
          <w:lang w:val="bg-BG" w:eastAsia="bg-BG"/>
        </w:rPr>
        <w:t xml:space="preserve">, КП се задължава да представи само </w:t>
      </w:r>
      <w:r w:rsidRPr="00FE087A">
        <w:rPr>
          <w:lang w:val="bg-BG"/>
        </w:rPr>
        <w:t>договор с избрания изпълнител с включени марка, модел и подробни технически спецификации, съответстващи на техническите спецификации, заложени в представената оферта към датата на подаване на ПИИ.</w:t>
      </w:r>
    </w:p>
    <w:p w:rsidR="000B235A" w:rsidRPr="00FE087A" w:rsidRDefault="000B235A" w:rsidP="003A1C2C">
      <w:pPr>
        <w:spacing w:after="120" w:line="276" w:lineRule="auto"/>
        <w:rPr>
          <w:szCs w:val="24"/>
          <w:lang w:val="bg-BG"/>
        </w:rPr>
      </w:pPr>
      <w:r w:rsidRPr="00FE087A">
        <w:rPr>
          <w:lang w:val="bg-BG"/>
        </w:rPr>
        <w:t xml:space="preserve">10.3.2.3. За разходи за строително-монтажни работи, КП представя </w:t>
      </w:r>
      <w:r w:rsidR="00AC7936" w:rsidRPr="00FE087A">
        <w:rPr>
          <w:lang w:val="bg-BG"/>
        </w:rPr>
        <w:t>количествено-стойностна сметка, заверена от избрания изпълнител</w:t>
      </w:r>
      <w:r w:rsidR="00A25755" w:rsidRPr="00FE087A">
        <w:rPr>
          <w:lang w:val="bg-BG"/>
        </w:rPr>
        <w:t>, която да съответства на количествените сметки, заверени от правоспособно лице, приложени към ПИИ.</w:t>
      </w:r>
    </w:p>
    <w:p w:rsidR="00981A42" w:rsidRPr="007D6EE2" w:rsidRDefault="00981A42" w:rsidP="003A1C2C">
      <w:pPr>
        <w:spacing w:after="120" w:line="276" w:lineRule="auto"/>
        <w:rPr>
          <w:i/>
          <w:szCs w:val="24"/>
          <w:lang w:val="bg-BG"/>
        </w:rPr>
      </w:pPr>
      <w:r w:rsidRPr="00FE087A">
        <w:rPr>
          <w:szCs w:val="24"/>
          <w:lang w:val="bg-BG"/>
        </w:rPr>
        <w:t>10.3.2.</w:t>
      </w:r>
      <w:r w:rsidR="00DE24AB">
        <w:rPr>
          <w:szCs w:val="24"/>
          <w:lang w:val="bg-BG"/>
        </w:rPr>
        <w:t>4</w:t>
      </w:r>
      <w:r w:rsidRPr="00FE087A">
        <w:rPr>
          <w:szCs w:val="24"/>
          <w:lang w:val="bg-BG"/>
        </w:rPr>
        <w:t xml:space="preserve">. </w:t>
      </w:r>
      <w:r w:rsidR="00E81D69">
        <w:rPr>
          <w:i/>
          <w:szCs w:val="24"/>
          <w:lang w:val="bg-BG"/>
        </w:rPr>
        <w:t>Отм.</w:t>
      </w:r>
    </w:p>
    <w:p w:rsidR="00A25755" w:rsidRPr="00FE087A" w:rsidRDefault="00981A42" w:rsidP="003A1C2C">
      <w:pPr>
        <w:spacing w:after="120" w:line="276" w:lineRule="auto"/>
        <w:rPr>
          <w:szCs w:val="24"/>
          <w:lang w:val="bg-BG"/>
        </w:rPr>
      </w:pPr>
      <w:r w:rsidRPr="00FE087A">
        <w:rPr>
          <w:szCs w:val="24"/>
          <w:lang w:val="bg-BG"/>
        </w:rPr>
        <w:t>10.3.2.</w:t>
      </w:r>
      <w:r w:rsidR="00DE24AB">
        <w:rPr>
          <w:szCs w:val="24"/>
          <w:lang w:val="bg-BG"/>
        </w:rPr>
        <w:t>5</w:t>
      </w:r>
      <w:r w:rsidRPr="00FE087A">
        <w:rPr>
          <w:szCs w:val="24"/>
          <w:lang w:val="bg-BG"/>
        </w:rPr>
        <w:t xml:space="preserve">. </w:t>
      </w:r>
      <w:r w:rsidR="00A25755" w:rsidRPr="00FE087A">
        <w:rPr>
          <w:szCs w:val="24"/>
          <w:lang w:val="bg-BG"/>
        </w:rPr>
        <w:t>Държавен фонд „Земеделие” извършва съпоставка между размера на одобрения за подпомагане разход, определените пределни цени, когато е приложимо, представената/ите оферта/и и договор с избрания доставчик/изпълнител, като одобрява за финансиране разхода до най-ниския му размер.</w:t>
      </w:r>
    </w:p>
    <w:p w:rsidR="00981A42" w:rsidRPr="00FE087A" w:rsidRDefault="00981A42" w:rsidP="003A1C2C">
      <w:pPr>
        <w:spacing w:after="120" w:line="276" w:lineRule="auto"/>
        <w:rPr>
          <w:szCs w:val="24"/>
          <w:lang w:val="bg-BG"/>
        </w:rPr>
      </w:pPr>
      <w:r w:rsidRPr="00FE087A">
        <w:rPr>
          <w:szCs w:val="24"/>
          <w:lang w:val="bg-BG"/>
        </w:rPr>
        <w:lastRenderedPageBreak/>
        <w:t>10.3.2.</w:t>
      </w:r>
      <w:r w:rsidR="00DE24AB">
        <w:rPr>
          <w:szCs w:val="24"/>
          <w:lang w:val="bg-BG"/>
        </w:rPr>
        <w:t>6</w:t>
      </w:r>
      <w:r w:rsidRPr="00FE087A">
        <w:rPr>
          <w:szCs w:val="24"/>
          <w:lang w:val="bg-BG"/>
        </w:rPr>
        <w:t>. В срок до два месеца от предоставяне на документите по 10.3.2.1. и 10.3.2.2. ДФ „Земеделие” съгласува избора на доставчик/изпълнител.</w:t>
      </w:r>
    </w:p>
    <w:p w:rsidR="00981A42" w:rsidRPr="00FE087A" w:rsidRDefault="00981A42" w:rsidP="003A1C2C">
      <w:pPr>
        <w:spacing w:after="120" w:line="276" w:lineRule="auto"/>
        <w:rPr>
          <w:szCs w:val="24"/>
          <w:lang w:val="bg-BG"/>
        </w:rPr>
      </w:pPr>
      <w:r w:rsidRPr="00FE087A">
        <w:rPr>
          <w:szCs w:val="24"/>
          <w:lang w:val="bg-BG"/>
        </w:rPr>
        <w:t>10.3.2.</w:t>
      </w:r>
      <w:r w:rsidR="00DE24AB">
        <w:rPr>
          <w:szCs w:val="24"/>
          <w:lang w:val="bg-BG"/>
        </w:rPr>
        <w:t>7</w:t>
      </w:r>
      <w:r w:rsidRPr="00FE087A">
        <w:rPr>
          <w:szCs w:val="24"/>
          <w:lang w:val="bg-BG"/>
        </w:rPr>
        <w:t>. В случай на непълноти и</w:t>
      </w:r>
      <w:r w:rsidRPr="00FE087A">
        <w:rPr>
          <w:szCs w:val="24"/>
          <w:lang w:val="en-US"/>
        </w:rPr>
        <w:t>/</w:t>
      </w:r>
      <w:r w:rsidRPr="00FE087A">
        <w:rPr>
          <w:szCs w:val="24"/>
          <w:lang w:val="bg-BG"/>
        </w:rPr>
        <w:t>или неясноти, установени в представените документи по т. 10.3.2.1.</w:t>
      </w:r>
      <w:r w:rsidR="00A25755" w:rsidRPr="00FE087A">
        <w:rPr>
          <w:szCs w:val="24"/>
          <w:lang w:val="bg-BG"/>
        </w:rPr>
        <w:t>,</w:t>
      </w:r>
      <w:r w:rsidRPr="00FE087A">
        <w:rPr>
          <w:szCs w:val="24"/>
          <w:lang w:val="bg-BG"/>
        </w:rPr>
        <w:t>10.3.2.2.</w:t>
      </w:r>
      <w:r w:rsidR="00A25755" w:rsidRPr="00FE087A">
        <w:rPr>
          <w:szCs w:val="24"/>
          <w:lang w:val="bg-BG"/>
        </w:rPr>
        <w:t xml:space="preserve"> и 10.3.2.3.</w:t>
      </w:r>
      <w:r w:rsidRPr="00FE087A">
        <w:rPr>
          <w:szCs w:val="24"/>
          <w:lang w:val="bg-BG"/>
        </w:rPr>
        <w:t>, ДФ „Земеделие” може да изиска допълнителна информация.</w:t>
      </w:r>
    </w:p>
    <w:p w:rsidR="00981A42" w:rsidRPr="00FE087A" w:rsidRDefault="00981A42" w:rsidP="003A1C2C">
      <w:pPr>
        <w:spacing w:after="120" w:line="276" w:lineRule="auto"/>
        <w:rPr>
          <w:szCs w:val="24"/>
          <w:lang w:val="bg-BG"/>
        </w:rPr>
      </w:pPr>
      <w:r w:rsidRPr="00FE087A">
        <w:rPr>
          <w:szCs w:val="24"/>
          <w:lang w:val="bg-BG"/>
        </w:rPr>
        <w:t>10.3.2.</w:t>
      </w:r>
      <w:r w:rsidR="00DE24AB">
        <w:rPr>
          <w:szCs w:val="24"/>
          <w:lang w:val="bg-BG"/>
        </w:rPr>
        <w:t>8</w:t>
      </w:r>
      <w:r w:rsidRPr="00FE087A">
        <w:rPr>
          <w:szCs w:val="24"/>
          <w:lang w:val="bg-BG"/>
        </w:rPr>
        <w:t>. В случаите по т. 10.3.2.</w:t>
      </w:r>
      <w:r w:rsidR="00DE24AB">
        <w:rPr>
          <w:szCs w:val="24"/>
          <w:lang w:val="bg-BG"/>
        </w:rPr>
        <w:t>7</w:t>
      </w:r>
      <w:r w:rsidRPr="00FE087A">
        <w:rPr>
          <w:szCs w:val="24"/>
          <w:lang w:val="bg-BG"/>
        </w:rPr>
        <w:t>., крайния получател следва да представи отговор в срок до 10 дни.</w:t>
      </w:r>
    </w:p>
    <w:p w:rsidR="00C321C4" w:rsidRPr="00FE087A" w:rsidRDefault="003275E1" w:rsidP="003A1C2C">
      <w:pPr>
        <w:spacing w:after="120" w:line="276" w:lineRule="auto"/>
        <w:rPr>
          <w:szCs w:val="24"/>
          <w:lang w:val="bg-BG"/>
        </w:rPr>
      </w:pPr>
      <w:r w:rsidRPr="00FE087A">
        <w:rPr>
          <w:b/>
          <w:bCs/>
          <w:szCs w:val="24"/>
          <w:lang w:val="bg-BG"/>
        </w:rPr>
        <w:t>10</w:t>
      </w:r>
      <w:r w:rsidR="00C33A28" w:rsidRPr="00FE087A">
        <w:rPr>
          <w:b/>
          <w:bCs/>
          <w:szCs w:val="24"/>
          <w:lang w:val="bg-BG"/>
        </w:rPr>
        <w:t>.4</w:t>
      </w:r>
      <w:r w:rsidR="00E4088B" w:rsidRPr="00FE087A">
        <w:rPr>
          <w:b/>
          <w:bCs/>
          <w:szCs w:val="24"/>
          <w:lang w:val="bg-BG"/>
        </w:rPr>
        <w:t>.</w:t>
      </w:r>
      <w:r w:rsidR="007E3DBF" w:rsidRPr="00FE087A">
        <w:rPr>
          <w:szCs w:val="24"/>
          <w:lang w:val="bg-BG"/>
        </w:rPr>
        <w:t xml:space="preserve"> </w:t>
      </w:r>
      <w:r w:rsidR="00C321C4" w:rsidRPr="00FE087A">
        <w:rPr>
          <w:szCs w:val="24"/>
          <w:lang w:val="bg-BG"/>
        </w:rPr>
        <w:t xml:space="preserve">Ако Крайният получател не представи </w:t>
      </w:r>
      <w:r w:rsidR="001741C0" w:rsidRPr="00FE087A">
        <w:rPr>
          <w:szCs w:val="24"/>
          <w:lang w:val="bg-BG"/>
        </w:rPr>
        <w:t>ФТО и/или документацията по чл. 10.3</w:t>
      </w:r>
      <w:r w:rsidR="00C4660A" w:rsidRPr="00FE087A">
        <w:rPr>
          <w:szCs w:val="24"/>
          <w:lang w:val="bg-BG"/>
        </w:rPr>
        <w:t>.1. и 10.3.2.</w:t>
      </w:r>
      <w:r w:rsidR="001741C0" w:rsidRPr="00FE087A">
        <w:rPr>
          <w:szCs w:val="24"/>
          <w:lang w:val="bg-BG"/>
        </w:rPr>
        <w:t xml:space="preserve"> </w:t>
      </w:r>
      <w:r w:rsidR="00C321C4" w:rsidRPr="00FE087A">
        <w:rPr>
          <w:szCs w:val="24"/>
          <w:lang w:val="bg-BG"/>
        </w:rPr>
        <w:t xml:space="preserve">на </w:t>
      </w:r>
      <w:r w:rsidR="00C4660A" w:rsidRPr="00FE087A">
        <w:rPr>
          <w:szCs w:val="24"/>
          <w:lang w:val="bg-BG"/>
        </w:rPr>
        <w:t xml:space="preserve">ДФЗ </w:t>
      </w:r>
      <w:r w:rsidR="00C321C4" w:rsidRPr="00FE087A">
        <w:rPr>
          <w:szCs w:val="24"/>
          <w:lang w:val="bg-BG"/>
        </w:rPr>
        <w:t xml:space="preserve">и/или упълномощените от него лица и не представи приемливо и изчерпателно писмено обяснение относно неизпълнението на това си задължение, </w:t>
      </w:r>
      <w:r w:rsidR="00334880" w:rsidRPr="00FE087A">
        <w:rPr>
          <w:szCs w:val="24"/>
          <w:lang w:val="bg-BG"/>
        </w:rPr>
        <w:t xml:space="preserve">ДФЗ </w:t>
      </w:r>
      <w:r w:rsidR="00C321C4" w:rsidRPr="00FE087A">
        <w:rPr>
          <w:szCs w:val="24"/>
          <w:lang w:val="bg-BG"/>
        </w:rPr>
        <w:t>има право да прекрати договора по реда на чл</w:t>
      </w:r>
      <w:r w:rsidR="001741C0" w:rsidRPr="00FE087A">
        <w:rPr>
          <w:szCs w:val="24"/>
          <w:lang w:val="bg-BG"/>
        </w:rPr>
        <w:t>. 20.2.xi</w:t>
      </w:r>
      <w:r w:rsidR="00561F4B" w:rsidRPr="00FE087A">
        <w:rPr>
          <w:szCs w:val="24"/>
          <w:lang w:val="en-US"/>
        </w:rPr>
        <w:t>i</w:t>
      </w:r>
      <w:r w:rsidR="001741C0" w:rsidRPr="00FE087A">
        <w:rPr>
          <w:szCs w:val="24"/>
          <w:lang w:val="bg-BG"/>
        </w:rPr>
        <w:t>)</w:t>
      </w:r>
      <w:r w:rsidR="00C321C4" w:rsidRPr="00FE087A">
        <w:rPr>
          <w:szCs w:val="24"/>
          <w:lang w:val="bg-BG"/>
        </w:rPr>
        <w:t xml:space="preserve"> и да изиска възстановяване на  </w:t>
      </w:r>
      <w:r w:rsidR="001741C0" w:rsidRPr="00FE087A">
        <w:rPr>
          <w:szCs w:val="24"/>
          <w:lang w:val="bg-BG"/>
        </w:rPr>
        <w:t>недължимо платените суми по реда на чл. 13.</w:t>
      </w:r>
    </w:p>
    <w:p w:rsidR="002A6F29" w:rsidRPr="00FE087A" w:rsidRDefault="002A6F29" w:rsidP="003A1C2C">
      <w:pPr>
        <w:spacing w:after="120" w:line="276" w:lineRule="auto"/>
        <w:rPr>
          <w:szCs w:val="24"/>
          <w:lang w:val="bg-BG"/>
        </w:rPr>
      </w:pPr>
      <w:r w:rsidRPr="00FE087A">
        <w:rPr>
          <w:b/>
          <w:bCs/>
          <w:szCs w:val="24"/>
          <w:lang w:val="bg-BG"/>
        </w:rPr>
        <w:t>10.5</w:t>
      </w:r>
      <w:r w:rsidR="00E4088B" w:rsidRPr="00FE087A">
        <w:rPr>
          <w:b/>
          <w:bCs/>
          <w:szCs w:val="24"/>
          <w:lang w:val="bg-BG"/>
        </w:rPr>
        <w:t>.</w:t>
      </w:r>
      <w:r w:rsidRPr="00FE087A">
        <w:rPr>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FE087A">
        <w:rPr>
          <w:szCs w:val="24"/>
          <w:lang w:val="bg-BG"/>
        </w:rPr>
        <w:t xml:space="preserve">, че изпълнението на инвестицията действително съблюдава </w:t>
      </w:r>
      <w:r w:rsidRPr="00FE087A">
        <w:rPr>
          <w:szCs w:val="24"/>
          <w:lang w:val="bg-BG"/>
        </w:rPr>
        <w:t xml:space="preserve">принципа за „ненанасяне на значителни вреди“ съгласно Регламента </w:t>
      </w:r>
      <w:r w:rsidR="007F4E2F" w:rsidRPr="00FE087A">
        <w:rPr>
          <w:szCs w:val="24"/>
          <w:lang w:val="bg-BG"/>
        </w:rPr>
        <w:t>(ЕС) 2021/241</w:t>
      </w:r>
      <w:r w:rsidR="000D493E" w:rsidRPr="00FE087A">
        <w:rPr>
          <w:szCs w:val="24"/>
          <w:lang w:val="bg-BG"/>
        </w:rPr>
        <w:t xml:space="preserve"> и</w:t>
      </w:r>
      <w:r w:rsidR="00734D22" w:rsidRPr="00FE087A">
        <w:rPr>
          <w:szCs w:val="24"/>
          <w:lang w:val="bg-BG"/>
        </w:rPr>
        <w:t xml:space="preserve"> Техническите насоки </w:t>
      </w:r>
      <w:r w:rsidR="000D493E" w:rsidRPr="00FE087A">
        <w:rPr>
          <w:szCs w:val="24"/>
          <w:lang w:val="bg-BG"/>
        </w:rPr>
        <w:t xml:space="preserve">на ЕК </w:t>
      </w:r>
      <w:r w:rsidR="00734D22" w:rsidRPr="00FE087A">
        <w:rPr>
          <w:szCs w:val="24"/>
          <w:lang w:val="bg-BG"/>
        </w:rPr>
        <w:t>„Ненанасяне на значителни вреди“ (2021/C58/01)</w:t>
      </w:r>
      <w:r w:rsidR="002D67EB" w:rsidRPr="00FE087A">
        <w:rPr>
          <w:szCs w:val="24"/>
          <w:lang w:val="bg-BG"/>
        </w:rPr>
        <w:t>, вкл</w:t>
      </w:r>
      <w:r w:rsidR="0073079A" w:rsidRPr="00FE087A">
        <w:rPr>
          <w:szCs w:val="24"/>
          <w:lang w:val="bg-BG"/>
        </w:rPr>
        <w:t>ючително, ако е необходимо,</w:t>
      </w:r>
      <w:r w:rsidR="002D67EB" w:rsidRPr="00FE087A">
        <w:rPr>
          <w:szCs w:val="24"/>
          <w:lang w:val="bg-BG"/>
        </w:rPr>
        <w:t xml:space="preserve"> чрез </w:t>
      </w:r>
      <w:r w:rsidR="000D493E" w:rsidRPr="00FE087A">
        <w:rPr>
          <w:szCs w:val="24"/>
          <w:lang w:val="bg-BG"/>
        </w:rPr>
        <w:t>изготвен от независим одитор технически доклад за удостоверяване на спазването на принципа</w:t>
      </w:r>
      <w:r w:rsidR="007648F6" w:rsidRPr="00FE087A">
        <w:rPr>
          <w:szCs w:val="24"/>
          <w:lang w:val="bg-BG"/>
        </w:rPr>
        <w:t>.</w:t>
      </w:r>
      <w:r w:rsidRPr="00FE087A">
        <w:rPr>
          <w:szCs w:val="24"/>
          <w:lang w:val="bg-BG"/>
        </w:rPr>
        <w:t xml:space="preserve"> </w:t>
      </w:r>
      <w:r w:rsidR="00B53110" w:rsidRPr="00FE087A">
        <w:rPr>
          <w:szCs w:val="24"/>
          <w:lang w:val="bg-BG"/>
        </w:rPr>
        <w:t>Ако бъде констатирано</w:t>
      </w:r>
      <w:r w:rsidRPr="00FE087A">
        <w:rPr>
          <w:szCs w:val="24"/>
          <w:lang w:val="bg-BG"/>
        </w:rPr>
        <w:t xml:space="preserve"> не</w:t>
      </w:r>
      <w:r w:rsidR="00672111" w:rsidRPr="00FE087A">
        <w:rPr>
          <w:szCs w:val="24"/>
          <w:lang w:val="bg-BG"/>
        </w:rPr>
        <w:t>съответствие</w:t>
      </w:r>
      <w:r w:rsidRPr="00FE087A">
        <w:rPr>
          <w:szCs w:val="24"/>
          <w:lang w:val="bg-BG"/>
        </w:rPr>
        <w:t xml:space="preserve"> </w:t>
      </w:r>
      <w:r w:rsidR="00672111" w:rsidRPr="00FE087A">
        <w:rPr>
          <w:szCs w:val="24"/>
          <w:lang w:val="bg-BG"/>
        </w:rPr>
        <w:t>с</w:t>
      </w:r>
      <w:r w:rsidRPr="00FE087A">
        <w:rPr>
          <w:szCs w:val="24"/>
          <w:lang w:val="bg-BG"/>
        </w:rPr>
        <w:t xml:space="preserve"> </w:t>
      </w:r>
      <w:r w:rsidR="00B53110" w:rsidRPr="00FE087A">
        <w:rPr>
          <w:szCs w:val="24"/>
          <w:lang w:val="bg-BG"/>
        </w:rPr>
        <w:t>принципа за „ненанасяне на значителни вреди“</w:t>
      </w:r>
      <w:r w:rsidRPr="00FE087A">
        <w:rPr>
          <w:szCs w:val="24"/>
          <w:lang w:val="bg-BG"/>
        </w:rPr>
        <w:t xml:space="preserve">, договорът </w:t>
      </w:r>
      <w:r w:rsidR="00F04C4C" w:rsidRPr="00FE087A">
        <w:rPr>
          <w:szCs w:val="24"/>
          <w:lang w:val="bg-BG"/>
        </w:rPr>
        <w:t xml:space="preserve">за финансиране </w:t>
      </w:r>
      <w:r w:rsidRPr="00FE087A">
        <w:rPr>
          <w:szCs w:val="24"/>
          <w:lang w:val="bg-BG"/>
        </w:rPr>
        <w:t>щ</w:t>
      </w:r>
      <w:r w:rsidR="00000111" w:rsidRPr="00FE087A">
        <w:rPr>
          <w:szCs w:val="24"/>
          <w:lang w:val="bg-BG"/>
        </w:rPr>
        <w:t>е се счита за изцяло неизпълнен</w:t>
      </w:r>
      <w:r w:rsidRPr="00FE087A">
        <w:rPr>
          <w:szCs w:val="24"/>
          <w:lang w:val="bg-BG"/>
        </w:rPr>
        <w:t xml:space="preserve">, като това ще доведе до възстановяване на помощта по реда на чл. </w:t>
      </w:r>
      <w:r w:rsidR="00107765" w:rsidRPr="00FE087A">
        <w:rPr>
          <w:szCs w:val="24"/>
          <w:lang w:val="bg-BG"/>
        </w:rPr>
        <w:t>13</w:t>
      </w:r>
      <w:r w:rsidRPr="00FE087A">
        <w:rPr>
          <w:szCs w:val="24"/>
          <w:lang w:val="bg-BG"/>
        </w:rPr>
        <w:t>.</w:t>
      </w:r>
    </w:p>
    <w:p w:rsidR="00FA5FE9" w:rsidRPr="00FE087A" w:rsidRDefault="003275E1" w:rsidP="003A1C2C">
      <w:pPr>
        <w:spacing w:after="120" w:line="276" w:lineRule="auto"/>
        <w:rPr>
          <w:color w:val="000000"/>
          <w:szCs w:val="24"/>
          <w:lang w:val="bg-BG"/>
        </w:rPr>
      </w:pPr>
      <w:r w:rsidRPr="00FE087A">
        <w:rPr>
          <w:b/>
          <w:bCs/>
          <w:szCs w:val="24"/>
          <w:lang w:val="bg-BG"/>
        </w:rPr>
        <w:t>10</w:t>
      </w:r>
      <w:r w:rsidR="002A6F29" w:rsidRPr="00FE087A">
        <w:rPr>
          <w:b/>
          <w:bCs/>
          <w:szCs w:val="24"/>
          <w:lang w:val="bg-BG"/>
        </w:rPr>
        <w:t>.6</w:t>
      </w:r>
      <w:r w:rsidR="00E4088B" w:rsidRPr="00FE087A">
        <w:rPr>
          <w:b/>
          <w:bCs/>
          <w:szCs w:val="24"/>
          <w:lang w:val="bg-BG"/>
        </w:rPr>
        <w:t>.</w:t>
      </w:r>
      <w:r w:rsidR="007E3DBF" w:rsidRPr="00FE087A">
        <w:rPr>
          <w:szCs w:val="24"/>
          <w:lang w:val="bg-BG"/>
        </w:rPr>
        <w:t xml:space="preserve"> </w:t>
      </w:r>
      <w:r w:rsidR="00FA5FE9" w:rsidRPr="00FE087A">
        <w:rPr>
          <w:szCs w:val="24"/>
          <w:lang w:val="bg-BG"/>
        </w:rPr>
        <w:t xml:space="preserve">Крайният получател трябва да предоставя на </w:t>
      </w:r>
      <w:r w:rsidR="00334880" w:rsidRPr="00FE087A">
        <w:rPr>
          <w:color w:val="000000"/>
          <w:szCs w:val="24"/>
          <w:lang w:val="bg-BG"/>
        </w:rPr>
        <w:t>ДФЗ</w:t>
      </w:r>
      <w:r w:rsidR="00FA5FE9" w:rsidRPr="00FE087A">
        <w:rPr>
          <w:color w:val="000000"/>
          <w:szCs w:val="24"/>
          <w:lang w:val="bg-BG"/>
        </w:rPr>
        <w:t xml:space="preserve">, </w:t>
      </w:r>
      <w:r w:rsidR="00C6428F" w:rsidRPr="00FE087A">
        <w:rPr>
          <w:color w:val="000000"/>
          <w:szCs w:val="24"/>
          <w:lang w:val="bg-BG"/>
        </w:rPr>
        <w:t xml:space="preserve">МЗХ </w:t>
      </w:r>
      <w:r w:rsidR="00FA5FE9" w:rsidRPr="00FE087A">
        <w:rPr>
          <w:color w:val="000000"/>
          <w:szCs w:val="24"/>
          <w:lang w:val="bg-BG"/>
        </w:rPr>
        <w:t>и/</w:t>
      </w:r>
      <w:r w:rsidR="00FA5FE9" w:rsidRPr="00FE087A">
        <w:rPr>
          <w:szCs w:val="24"/>
          <w:lang w:val="bg-BG"/>
        </w:rPr>
        <w:t xml:space="preserve">или упълномощените от него лица, </w:t>
      </w:r>
      <w:r w:rsidR="00FA5FE9" w:rsidRPr="00FE087A">
        <w:rPr>
          <w:color w:val="000000"/>
          <w:szCs w:val="24"/>
          <w:lang w:val="bg-BG"/>
        </w:rPr>
        <w:t xml:space="preserve">както и на всички национални и европейски контролни и одитиращи органи, </w:t>
      </w:r>
      <w:r w:rsidR="0042788B" w:rsidRPr="00FE087A">
        <w:rPr>
          <w:color w:val="000000"/>
          <w:szCs w:val="24"/>
          <w:lang w:val="bg-BG"/>
        </w:rPr>
        <w:t xml:space="preserve">вкл. одиторите, </w:t>
      </w:r>
      <w:r w:rsidR="0042788B" w:rsidRPr="00FE087A">
        <w:rPr>
          <w:snapToGrid w:val="0"/>
          <w:szCs w:val="24"/>
          <w:lang w:val="bg-BG" w:eastAsia="en-US"/>
        </w:rPr>
        <w:t>извършващи проверки съгласно чл. 11.</w:t>
      </w:r>
      <w:r w:rsidR="00095CF5" w:rsidRPr="00FE087A">
        <w:rPr>
          <w:snapToGrid w:val="0"/>
          <w:szCs w:val="24"/>
          <w:lang w:val="bg-BG" w:eastAsia="en-US"/>
        </w:rPr>
        <w:t>7</w:t>
      </w:r>
      <w:r w:rsidR="0042788B" w:rsidRPr="00FE087A">
        <w:rPr>
          <w:snapToGrid w:val="0"/>
          <w:szCs w:val="24"/>
          <w:lang w:val="bg-BG" w:eastAsia="en-US"/>
        </w:rPr>
        <w:t xml:space="preserve">, </w:t>
      </w:r>
      <w:r w:rsidR="00FA5FE9" w:rsidRPr="00FE087A">
        <w:rPr>
          <w:color w:val="000000"/>
          <w:szCs w:val="24"/>
          <w:lang w:val="bg-BG"/>
        </w:rPr>
        <w:t>цялата изисквана информация относно изпълнението на инвестицията в изрично определения от тях срок.</w:t>
      </w:r>
    </w:p>
    <w:p w:rsidR="00FA5FE9" w:rsidRPr="00FE087A" w:rsidRDefault="003275E1" w:rsidP="003A1C2C">
      <w:pPr>
        <w:spacing w:after="120" w:line="276" w:lineRule="auto"/>
        <w:rPr>
          <w:szCs w:val="24"/>
          <w:lang w:val="bg-BG"/>
        </w:rPr>
      </w:pPr>
      <w:r w:rsidRPr="00FE087A">
        <w:rPr>
          <w:b/>
          <w:bCs/>
          <w:szCs w:val="24"/>
          <w:lang w:val="bg-BG"/>
        </w:rPr>
        <w:t>10</w:t>
      </w:r>
      <w:r w:rsidR="002A6F29" w:rsidRPr="00FE087A">
        <w:rPr>
          <w:b/>
          <w:bCs/>
          <w:szCs w:val="24"/>
          <w:lang w:val="bg-BG"/>
        </w:rPr>
        <w:t>.7</w:t>
      </w:r>
      <w:r w:rsidR="00E4088B" w:rsidRPr="00FE087A">
        <w:rPr>
          <w:b/>
          <w:bCs/>
          <w:szCs w:val="24"/>
          <w:lang w:val="bg-BG"/>
        </w:rPr>
        <w:t>.</w:t>
      </w:r>
      <w:r w:rsidR="007E3DBF" w:rsidRPr="00FE087A">
        <w:rPr>
          <w:szCs w:val="24"/>
          <w:lang w:val="bg-BG"/>
        </w:rPr>
        <w:t xml:space="preserve"> </w:t>
      </w:r>
      <w:r w:rsidR="00FA5FE9" w:rsidRPr="00FE087A">
        <w:rPr>
          <w:szCs w:val="24"/>
          <w:lang w:val="bg-BG"/>
        </w:rPr>
        <w:t xml:space="preserve">Ако </w:t>
      </w:r>
      <w:r w:rsidR="00561F4B" w:rsidRPr="00FE087A">
        <w:rPr>
          <w:szCs w:val="24"/>
          <w:lang w:val="bg-BG"/>
        </w:rPr>
        <w:t xml:space="preserve">ДФЗ и </w:t>
      </w:r>
      <w:r w:rsidR="00C6428F" w:rsidRPr="00FE087A">
        <w:rPr>
          <w:szCs w:val="24"/>
          <w:lang w:val="bg-BG"/>
        </w:rPr>
        <w:t xml:space="preserve">МЗХ </w:t>
      </w:r>
      <w:r w:rsidR="00FA5FE9" w:rsidRPr="00FE087A">
        <w:rPr>
          <w:szCs w:val="24"/>
          <w:lang w:val="bg-BG"/>
        </w:rPr>
        <w:t>извършва текуща или последваща оценка на одобрения проект (</w:t>
      </w:r>
      <w:r w:rsidR="00B26E60" w:rsidRPr="00FE087A">
        <w:rPr>
          <w:szCs w:val="24"/>
          <w:lang w:val="bg-BG"/>
        </w:rPr>
        <w:t>инвестиция по ПВУ</w:t>
      </w:r>
      <w:r w:rsidR="00FA5FE9" w:rsidRPr="00FE087A">
        <w:rPr>
          <w:szCs w:val="24"/>
          <w:lang w:val="bg-BG"/>
        </w:rPr>
        <w:t xml:space="preserve">), Крайният получател се задължава да предостави на </w:t>
      </w:r>
      <w:r w:rsidR="00561F4B" w:rsidRPr="00FE087A">
        <w:rPr>
          <w:szCs w:val="24"/>
          <w:lang w:val="bg-BG"/>
        </w:rPr>
        <w:t xml:space="preserve">ДФЗ, </w:t>
      </w:r>
      <w:r w:rsidR="00C6428F" w:rsidRPr="00FE087A">
        <w:rPr>
          <w:szCs w:val="24"/>
          <w:lang w:val="bg-BG"/>
        </w:rPr>
        <w:t xml:space="preserve">МЗХ </w:t>
      </w:r>
      <w:r w:rsidR="00FA5FE9" w:rsidRPr="00FE087A">
        <w:rPr>
          <w:szCs w:val="24"/>
          <w:lang w:val="bg-BG"/>
        </w:rPr>
        <w:t xml:space="preserve">и/или на лицата, упълномощени от </w:t>
      </w:r>
      <w:r w:rsidR="00D6291A">
        <w:rPr>
          <w:szCs w:val="24"/>
          <w:lang w:val="bg-BG"/>
        </w:rPr>
        <w:t>тях</w:t>
      </w:r>
      <w:r w:rsidR="00FA5FE9" w:rsidRPr="00FE087A">
        <w:rPr>
          <w:szCs w:val="24"/>
          <w:lang w:val="bg-BG"/>
        </w:rPr>
        <w:t xml:space="preserve">, цялата документация или информация, която би спомогнала за успешното провеждане на оценката, както и да </w:t>
      </w:r>
      <w:r w:rsidR="00D6291A">
        <w:rPr>
          <w:szCs w:val="24"/>
          <w:lang w:val="bg-BG"/>
        </w:rPr>
        <w:t>им</w:t>
      </w:r>
      <w:r w:rsidR="00D6291A" w:rsidRPr="00FE087A">
        <w:rPr>
          <w:szCs w:val="24"/>
          <w:lang w:val="bg-BG"/>
        </w:rPr>
        <w:t xml:space="preserve"> </w:t>
      </w:r>
      <w:r w:rsidR="00FA5FE9" w:rsidRPr="00FE087A">
        <w:rPr>
          <w:szCs w:val="24"/>
          <w:lang w:val="bg-BG"/>
        </w:rPr>
        <w:t>предостави правата за достъп, предвидени в чл</w:t>
      </w:r>
      <w:r w:rsidR="0042788B" w:rsidRPr="00FE087A">
        <w:rPr>
          <w:szCs w:val="24"/>
          <w:lang w:val="bg-BG"/>
        </w:rPr>
        <w:t>. 9.</w:t>
      </w:r>
      <w:r w:rsidR="00095CF5" w:rsidRPr="00FE087A">
        <w:rPr>
          <w:szCs w:val="24"/>
          <w:lang w:val="bg-BG"/>
        </w:rPr>
        <w:t>3</w:t>
      </w:r>
      <w:r w:rsidR="0042788B" w:rsidRPr="00FE087A">
        <w:rPr>
          <w:szCs w:val="24"/>
          <w:lang w:val="bg-BG"/>
        </w:rPr>
        <w:t xml:space="preserve"> и чл.</w:t>
      </w:r>
      <w:r w:rsidR="00FA5FE9" w:rsidRPr="00FE087A">
        <w:rPr>
          <w:szCs w:val="24"/>
          <w:lang w:val="bg-BG"/>
        </w:rPr>
        <w:t xml:space="preserve"> </w:t>
      </w:r>
      <w:r w:rsidRPr="00FE087A">
        <w:rPr>
          <w:szCs w:val="24"/>
          <w:lang w:val="bg-BG"/>
        </w:rPr>
        <w:t>9</w:t>
      </w:r>
      <w:r w:rsidR="00FA5FE9" w:rsidRPr="00FE087A">
        <w:rPr>
          <w:szCs w:val="24"/>
          <w:lang w:val="bg-BG"/>
        </w:rPr>
        <w:t>.</w:t>
      </w:r>
      <w:r w:rsidR="00095CF5" w:rsidRPr="00FE087A">
        <w:rPr>
          <w:szCs w:val="24"/>
          <w:lang w:val="bg-BG"/>
        </w:rPr>
        <w:t>4</w:t>
      </w:r>
      <w:r w:rsidR="00FA5FE9" w:rsidRPr="00FE087A">
        <w:rPr>
          <w:szCs w:val="24"/>
          <w:lang w:val="bg-BG"/>
        </w:rPr>
        <w:t>.</w:t>
      </w:r>
    </w:p>
    <w:p w:rsidR="00FA5FE9" w:rsidRPr="00FE087A" w:rsidRDefault="003275E1" w:rsidP="003A1C2C">
      <w:pPr>
        <w:spacing w:after="120" w:line="276" w:lineRule="auto"/>
        <w:rPr>
          <w:szCs w:val="24"/>
          <w:lang w:val="bg-BG"/>
        </w:rPr>
      </w:pPr>
      <w:r w:rsidRPr="00FE087A">
        <w:rPr>
          <w:b/>
          <w:bCs/>
          <w:szCs w:val="24"/>
          <w:lang w:val="bg-BG"/>
        </w:rPr>
        <w:t>10</w:t>
      </w:r>
      <w:r w:rsidR="002A6F29" w:rsidRPr="00FE087A">
        <w:rPr>
          <w:b/>
          <w:bCs/>
          <w:szCs w:val="24"/>
          <w:lang w:val="bg-BG"/>
        </w:rPr>
        <w:t>.8</w:t>
      </w:r>
      <w:r w:rsidR="00E4088B" w:rsidRPr="00FE087A">
        <w:rPr>
          <w:b/>
          <w:bCs/>
          <w:szCs w:val="24"/>
          <w:lang w:val="bg-BG"/>
        </w:rPr>
        <w:t>.</w:t>
      </w:r>
      <w:r w:rsidR="007E3DBF" w:rsidRPr="00FE087A">
        <w:rPr>
          <w:szCs w:val="24"/>
          <w:lang w:val="bg-BG"/>
        </w:rPr>
        <w:t xml:space="preserve"> </w:t>
      </w:r>
      <w:r w:rsidR="00FA5FE9" w:rsidRPr="00FE087A">
        <w:rPr>
          <w:szCs w:val="24"/>
          <w:lang w:val="bg-BG"/>
        </w:rPr>
        <w:t xml:space="preserve">Страна по договора, извършила или възложила извършване на оценка </w:t>
      </w:r>
      <w:r w:rsidR="00CA113C" w:rsidRPr="00FE087A">
        <w:rPr>
          <w:szCs w:val="24"/>
          <w:lang w:val="bg-BG"/>
        </w:rPr>
        <w:t>относно</w:t>
      </w:r>
      <w:r w:rsidR="00FA5FE9" w:rsidRPr="00FE087A">
        <w:rPr>
          <w:szCs w:val="24"/>
          <w:lang w:val="bg-BG"/>
        </w:rPr>
        <w:t xml:space="preserve"> одобрения проект (</w:t>
      </w:r>
      <w:r w:rsidR="00B26E60" w:rsidRPr="00FE087A">
        <w:rPr>
          <w:szCs w:val="24"/>
          <w:lang w:val="bg-BG"/>
        </w:rPr>
        <w:t>инвестиция по ПВУ</w:t>
      </w:r>
      <w:r w:rsidR="00FA5FE9" w:rsidRPr="00FE087A">
        <w:rPr>
          <w:szCs w:val="24"/>
          <w:lang w:val="bg-BG"/>
        </w:rPr>
        <w:t xml:space="preserve">), предоставя копие от доклада за оценката на другата страна. </w:t>
      </w:r>
    </w:p>
    <w:p w:rsidR="00C6428F" w:rsidRPr="00FE087A" w:rsidRDefault="00C6428F" w:rsidP="003A1C2C">
      <w:pPr>
        <w:spacing w:after="0" w:line="276" w:lineRule="auto"/>
        <w:rPr>
          <w:szCs w:val="24"/>
          <w:lang w:val="bg-BG"/>
        </w:rPr>
      </w:pPr>
      <w:r w:rsidRPr="00FE087A">
        <w:rPr>
          <w:b/>
          <w:szCs w:val="24"/>
          <w:lang w:val="bg-BG"/>
        </w:rPr>
        <w:t>10.9.</w:t>
      </w:r>
      <w:r w:rsidRPr="00FE087A">
        <w:rPr>
          <w:szCs w:val="24"/>
          <w:lang w:val="bg-BG"/>
        </w:rPr>
        <w:t xml:space="preserve"> Крайният получател поема задължение за събиране и въвеждане в ИСМ-ИСУН 2020 на следните данни по чл. 22, параграф 2, буква „г“ на Регламент (ЕС) 2021/241 за създаване на МВУ:</w:t>
      </w:r>
    </w:p>
    <w:p w:rsidR="00C6428F" w:rsidRPr="00FE087A" w:rsidRDefault="00C6428F" w:rsidP="003A1C2C">
      <w:pPr>
        <w:spacing w:after="0" w:line="276" w:lineRule="auto"/>
        <w:ind w:left="284" w:hanging="284"/>
        <w:rPr>
          <w:szCs w:val="24"/>
          <w:lang w:val="bg-BG"/>
        </w:rPr>
      </w:pPr>
      <w:r w:rsidRPr="00FE087A">
        <w:rPr>
          <w:szCs w:val="24"/>
          <w:lang w:val="bg-BG"/>
        </w:rPr>
        <w:t>10.9.1. наименование на изпълнителя, включително членовете на обединението (ако изпълнителят е дружество по Закона за задълженията и договорите) и подизпълнителя, когато крайният получател на средствата е възлагащ орган в съответствие с правото на Съюза или с националното право в областта на обществените поръчки и</w:t>
      </w:r>
    </w:p>
    <w:p w:rsidR="00C6428F" w:rsidRPr="00FE087A" w:rsidRDefault="00C6428F" w:rsidP="003A1C2C">
      <w:pPr>
        <w:spacing w:after="0" w:line="276" w:lineRule="auto"/>
        <w:ind w:left="284" w:hanging="284"/>
        <w:rPr>
          <w:szCs w:val="24"/>
          <w:lang w:val="bg-BG"/>
        </w:rPr>
      </w:pPr>
      <w:r w:rsidRPr="00FE087A">
        <w:rPr>
          <w:szCs w:val="24"/>
          <w:lang w:val="bg-BG"/>
        </w:rPr>
        <w:lastRenderedPageBreak/>
        <w:t>10.9.2 собствено(и) име(на), фамилно(и) име(на) и дата на раждане на действителния(те) собственик(ци) на крайния получател и изпълнителя по смисъла на § 2 от допълнителните разпоредби на националния Закон за мерките срещу изпирането на пари (ЗМИП), въвеждащ изискването на член 3, точка 6 от Директива (ЕС) 2015/849 на Европейския парламент и на Съвета.</w:t>
      </w:r>
    </w:p>
    <w:p w:rsidR="00C6428F" w:rsidRPr="00FE087A" w:rsidRDefault="00C6428F" w:rsidP="003A1C2C">
      <w:pPr>
        <w:spacing w:after="0" w:line="276" w:lineRule="auto"/>
        <w:rPr>
          <w:szCs w:val="24"/>
          <w:lang w:val="bg-BG"/>
        </w:rPr>
      </w:pPr>
      <w:r w:rsidRPr="00FE087A">
        <w:rPr>
          <w:b/>
          <w:szCs w:val="24"/>
          <w:lang w:val="bg-BG"/>
        </w:rPr>
        <w:t>10.10.</w:t>
      </w:r>
      <w:r w:rsidRPr="00FE087A">
        <w:rPr>
          <w:szCs w:val="24"/>
          <w:lang w:val="bg-BG"/>
        </w:rPr>
        <w:t xml:space="preserve"> Всеки краен получател е ангажиран да информира ДФЗ при промяна на действителния собственик на получателя на средства по смисъла на § 2 от ДР на ЗМИП, като тази информация се въвежда в ИСМ-ИСУН 2020 и нейната актуалност и достоверност се проверява съответно от ДФЗ. Съхранението на горепосочената информация се осигурява в ИСМ-ИСУН 2020,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w:t>
      </w:r>
    </w:p>
    <w:p w:rsidR="00E4088B" w:rsidRPr="00FE087A" w:rsidRDefault="00E4088B" w:rsidP="003A1C2C">
      <w:pPr>
        <w:pStyle w:val="Heading1"/>
        <w:spacing w:before="0" w:after="120" w:line="276" w:lineRule="auto"/>
        <w:rPr>
          <w:szCs w:val="24"/>
          <w:lang w:val="bg-BG"/>
        </w:rPr>
      </w:pPr>
    </w:p>
    <w:p w:rsidR="00680EDE" w:rsidRPr="00FE087A" w:rsidRDefault="00680EDE" w:rsidP="003A1C2C">
      <w:pPr>
        <w:pStyle w:val="Heading1"/>
        <w:spacing w:before="0" w:after="120" w:line="276" w:lineRule="auto"/>
        <w:rPr>
          <w:szCs w:val="24"/>
          <w:lang w:val="bg-BG"/>
        </w:rPr>
      </w:pPr>
      <w:bookmarkStart w:id="25" w:name="_Toc110605529"/>
      <w:r w:rsidRPr="00FE087A">
        <w:rPr>
          <w:szCs w:val="24"/>
          <w:lang w:val="bg-BG"/>
        </w:rPr>
        <w:t>Член 1</w:t>
      </w:r>
      <w:r w:rsidR="00652421" w:rsidRPr="00FE087A">
        <w:rPr>
          <w:szCs w:val="24"/>
          <w:lang w:val="bg-BG"/>
        </w:rPr>
        <w:t>1</w:t>
      </w:r>
      <w:r w:rsidR="003275E1" w:rsidRPr="00FE087A">
        <w:rPr>
          <w:szCs w:val="24"/>
          <w:lang w:val="bg-BG"/>
        </w:rPr>
        <w:t xml:space="preserve">. </w:t>
      </w:r>
      <w:r w:rsidRPr="00FE087A">
        <w:rPr>
          <w:szCs w:val="24"/>
          <w:lang w:val="bg-BG"/>
        </w:rPr>
        <w:t xml:space="preserve">Одобряване на </w:t>
      </w:r>
      <w:r w:rsidRPr="00FE087A">
        <w:rPr>
          <w:smallCaps/>
          <w:szCs w:val="24"/>
          <w:lang w:val="bg-BG"/>
        </w:rPr>
        <w:t>ф</w:t>
      </w:r>
      <w:r w:rsidRPr="00FE087A">
        <w:rPr>
          <w:szCs w:val="24"/>
          <w:lang w:val="bg-BG"/>
        </w:rPr>
        <w:t>инансово-техническите отчети</w:t>
      </w:r>
      <w:r w:rsidR="002C1DE3" w:rsidRPr="00FE087A">
        <w:rPr>
          <w:szCs w:val="24"/>
          <w:lang w:val="bg-BG"/>
        </w:rPr>
        <w:t xml:space="preserve"> и </w:t>
      </w:r>
      <w:r w:rsidR="00402504" w:rsidRPr="00FE087A">
        <w:rPr>
          <w:szCs w:val="24"/>
          <w:lang w:val="bg-BG"/>
        </w:rPr>
        <w:t xml:space="preserve">извършване на </w:t>
      </w:r>
      <w:r w:rsidR="002C1DE3" w:rsidRPr="00FE087A">
        <w:rPr>
          <w:szCs w:val="24"/>
          <w:lang w:val="bg-BG"/>
        </w:rPr>
        <w:t>п</w:t>
      </w:r>
      <w:r w:rsidRPr="00FE087A">
        <w:rPr>
          <w:szCs w:val="24"/>
          <w:lang w:val="bg-BG"/>
        </w:rPr>
        <w:t>лащания</w:t>
      </w:r>
      <w:r w:rsidR="00402504" w:rsidRPr="00FE087A">
        <w:rPr>
          <w:szCs w:val="24"/>
          <w:lang w:val="bg-BG"/>
        </w:rPr>
        <w:t>та</w:t>
      </w:r>
      <w:bookmarkEnd w:id="25"/>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00B6451D" w:rsidRPr="00FE087A">
        <w:rPr>
          <w:b/>
          <w:bCs/>
          <w:szCs w:val="24"/>
          <w:lang w:val="bg-BG"/>
        </w:rPr>
        <w:t>.1</w:t>
      </w:r>
      <w:r w:rsidR="00E4088B" w:rsidRPr="00FE087A">
        <w:rPr>
          <w:b/>
          <w:bCs/>
          <w:szCs w:val="24"/>
          <w:lang w:val="bg-BG"/>
        </w:rPr>
        <w:t>.</w:t>
      </w:r>
      <w:r w:rsidR="00B6451D" w:rsidRPr="00FE087A">
        <w:rPr>
          <w:szCs w:val="24"/>
          <w:lang w:val="bg-BG"/>
        </w:rPr>
        <w:t xml:space="preserve"> </w:t>
      </w:r>
      <w:r w:rsidR="00561F4B" w:rsidRPr="00FE087A">
        <w:rPr>
          <w:szCs w:val="24"/>
          <w:lang w:val="bg-BG"/>
        </w:rPr>
        <w:t xml:space="preserve">ДФЗ </w:t>
      </w:r>
      <w:r w:rsidRPr="00FE087A">
        <w:rPr>
          <w:szCs w:val="24"/>
          <w:lang w:val="bg-BG"/>
        </w:rPr>
        <w:t xml:space="preserve">преглежда и се произнася по подадените от крайния получател ФТО в срок от </w:t>
      </w:r>
      <w:r w:rsidR="00D94760" w:rsidRPr="00FE087A">
        <w:rPr>
          <w:szCs w:val="24"/>
          <w:lang w:val="bg-BG"/>
        </w:rPr>
        <w:t>90</w:t>
      </w:r>
      <w:r w:rsidRPr="00FE087A">
        <w:rPr>
          <w:szCs w:val="24"/>
          <w:lang w:val="bg-BG"/>
        </w:rPr>
        <w:t xml:space="preserve"> </w:t>
      </w:r>
      <w:r w:rsidR="00095CF5" w:rsidRPr="00FE087A">
        <w:rPr>
          <w:szCs w:val="24"/>
          <w:lang w:val="bg-BG"/>
        </w:rPr>
        <w:t xml:space="preserve">(деветдесет) дни </w:t>
      </w:r>
      <w:r w:rsidRPr="00FE087A">
        <w:rPr>
          <w:szCs w:val="24"/>
          <w:lang w:val="bg-BG"/>
        </w:rPr>
        <w:t>от подаването им, като проверява съответствието на изпълнението на  инвестицията с всички приложими за това правила.</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.2</w:t>
      </w:r>
      <w:r w:rsidR="00E4088B" w:rsidRPr="00FE087A">
        <w:rPr>
          <w:b/>
          <w:bCs/>
          <w:szCs w:val="24"/>
          <w:lang w:val="bg-BG"/>
        </w:rPr>
        <w:t>.</w:t>
      </w:r>
      <w:r w:rsidR="00E4088B" w:rsidRPr="00FE087A">
        <w:rPr>
          <w:szCs w:val="24"/>
          <w:lang w:val="bg-BG"/>
        </w:rPr>
        <w:t xml:space="preserve"> </w:t>
      </w:r>
      <w:r w:rsidR="00561F4B" w:rsidRPr="00FE087A">
        <w:rPr>
          <w:szCs w:val="24"/>
          <w:lang w:val="bg-BG"/>
        </w:rPr>
        <w:t xml:space="preserve">ДФЗ </w:t>
      </w:r>
      <w:r w:rsidRPr="00FE087A">
        <w:rPr>
          <w:szCs w:val="24"/>
          <w:lang w:val="bg-BG"/>
        </w:rPr>
        <w:t>може да спре срока за произнасяне по ФТО</w:t>
      </w:r>
      <w:r w:rsidR="00B6451D" w:rsidRPr="00FE087A">
        <w:rPr>
          <w:szCs w:val="24"/>
          <w:lang w:val="bg-BG"/>
        </w:rPr>
        <w:t xml:space="preserve"> по чл. 11.1</w:t>
      </w:r>
      <w:r w:rsidRPr="00FE087A">
        <w:rPr>
          <w:szCs w:val="24"/>
          <w:lang w:val="bg-BG"/>
        </w:rPr>
        <w:t xml:space="preserve">, </w:t>
      </w:r>
      <w:r w:rsidR="00B6451D" w:rsidRPr="00FE087A">
        <w:rPr>
          <w:szCs w:val="24"/>
          <w:lang w:val="bg-BG"/>
        </w:rPr>
        <w:t xml:space="preserve">като уведоми за това </w:t>
      </w:r>
      <w:r w:rsidRPr="00FE087A">
        <w:rPr>
          <w:szCs w:val="24"/>
          <w:lang w:val="bg-BG"/>
        </w:rPr>
        <w:t xml:space="preserve"> крайния получател, в случай, че:</w:t>
      </w:r>
    </w:p>
    <w:p w:rsidR="00680EDE" w:rsidRPr="00FE087A" w:rsidRDefault="00680EDE" w:rsidP="003A1C2C">
      <w:pPr>
        <w:spacing w:after="120" w:line="276" w:lineRule="auto"/>
        <w:ind w:left="284" w:hanging="284"/>
        <w:rPr>
          <w:szCs w:val="24"/>
          <w:lang w:val="bg-BG"/>
        </w:rPr>
      </w:pPr>
      <w:r w:rsidRPr="00FE087A">
        <w:rPr>
          <w:szCs w:val="24"/>
          <w:lang w:val="bg-BG"/>
        </w:rPr>
        <w:t>1</w:t>
      </w:r>
      <w:r w:rsidR="00652421" w:rsidRPr="00FE087A">
        <w:rPr>
          <w:szCs w:val="24"/>
          <w:lang w:val="bg-BG"/>
        </w:rPr>
        <w:t>1</w:t>
      </w:r>
      <w:r w:rsidRPr="00FE087A">
        <w:rPr>
          <w:szCs w:val="24"/>
          <w:lang w:val="bg-BG"/>
        </w:rPr>
        <w:t>.2.1</w:t>
      </w:r>
      <w:r w:rsidR="00E4088B" w:rsidRPr="00FE087A">
        <w:rPr>
          <w:szCs w:val="24"/>
          <w:lang w:val="bg-BG"/>
        </w:rPr>
        <w:t>.</w:t>
      </w:r>
      <w:r w:rsidRPr="00FE087A">
        <w:rPr>
          <w:szCs w:val="24"/>
          <w:lang w:val="bg-BG"/>
        </w:rPr>
        <w:t xml:space="preserve"> В </w:t>
      </w:r>
      <w:r w:rsidR="004B438C" w:rsidRPr="00FE087A">
        <w:rPr>
          <w:szCs w:val="24"/>
          <w:lang w:val="bg-BG"/>
        </w:rPr>
        <w:t xml:space="preserve">подадените от крайния получател ФТО </w:t>
      </w:r>
      <w:r w:rsidRPr="00FE087A">
        <w:rPr>
          <w:szCs w:val="24"/>
          <w:lang w:val="bg-BG"/>
        </w:rPr>
        <w:t xml:space="preserve"> или приложенията към него са налице </w:t>
      </w:r>
      <w:r w:rsidR="009512B0" w:rsidRPr="00FE087A">
        <w:rPr>
          <w:szCs w:val="24"/>
          <w:lang w:val="bg-BG"/>
        </w:rPr>
        <w:t xml:space="preserve">технически грешки, </w:t>
      </w:r>
      <w:r w:rsidRPr="00FE087A">
        <w:rPr>
          <w:szCs w:val="24"/>
          <w:lang w:val="bg-BG"/>
        </w:rPr>
        <w:t>неясноти, непълноти и/или неточности, които изискват допълнителна проверка. В такива случаи:</w:t>
      </w:r>
    </w:p>
    <w:p w:rsidR="00680EDE" w:rsidRPr="00FE087A" w:rsidRDefault="00561F4B" w:rsidP="003A1C2C">
      <w:pPr>
        <w:pStyle w:val="ListParagraph"/>
        <w:numPr>
          <w:ilvl w:val="0"/>
          <w:numId w:val="40"/>
        </w:numPr>
        <w:spacing w:after="120" w:line="276" w:lineRule="auto"/>
        <w:ind w:left="284" w:hanging="284"/>
        <w:rPr>
          <w:szCs w:val="24"/>
          <w:lang w:val="bg-BG"/>
        </w:rPr>
      </w:pPr>
      <w:r w:rsidRPr="00FE087A">
        <w:rPr>
          <w:szCs w:val="24"/>
          <w:lang w:val="bg-BG"/>
        </w:rPr>
        <w:t xml:space="preserve">ДФЗ </w:t>
      </w:r>
      <w:r w:rsidR="00680EDE" w:rsidRPr="00FE087A">
        <w:rPr>
          <w:szCs w:val="24"/>
          <w:lang w:val="bg-BG"/>
        </w:rPr>
        <w:t>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FE087A">
        <w:rPr>
          <w:szCs w:val="24"/>
          <w:lang w:val="bg-BG"/>
        </w:rPr>
        <w:t xml:space="preserve">ойто не може да бъде по-кратък </w:t>
      </w:r>
      <w:r w:rsidR="00CB2566" w:rsidRPr="00FE087A">
        <w:rPr>
          <w:szCs w:val="24"/>
          <w:lang w:val="bg-BG"/>
        </w:rPr>
        <w:t xml:space="preserve">от </w:t>
      </w:r>
      <w:r w:rsidR="005076EE" w:rsidRPr="00FE087A">
        <w:rPr>
          <w:szCs w:val="24"/>
          <w:lang w:val="en-US"/>
        </w:rPr>
        <w:t>7</w:t>
      </w:r>
      <w:r w:rsidR="00680EDE" w:rsidRPr="00FE087A">
        <w:rPr>
          <w:szCs w:val="24"/>
          <w:lang w:val="bg-BG"/>
        </w:rPr>
        <w:t xml:space="preserve"> работни дни от изпращането на искането. В този случай срокът за произнасяне </w:t>
      </w:r>
      <w:r w:rsidR="001403B3" w:rsidRPr="00FE087A">
        <w:rPr>
          <w:szCs w:val="24"/>
          <w:lang w:val="bg-BG"/>
        </w:rPr>
        <w:t xml:space="preserve">по </w:t>
      </w:r>
      <w:r w:rsidR="00680EDE" w:rsidRPr="00FE087A">
        <w:rPr>
          <w:szCs w:val="24"/>
          <w:lang w:val="bg-BG"/>
        </w:rPr>
        <w:t xml:space="preserve">ФТО спира да тече за </w:t>
      </w:r>
      <w:r w:rsidR="006C2DA7" w:rsidRPr="00FE087A">
        <w:rPr>
          <w:szCs w:val="24"/>
          <w:lang w:val="bg-BG"/>
        </w:rPr>
        <w:t>времето</w:t>
      </w:r>
      <w:r w:rsidR="00B6451D" w:rsidRPr="00FE087A">
        <w:rPr>
          <w:szCs w:val="24"/>
          <w:lang w:val="bg-BG"/>
        </w:rPr>
        <w:t xml:space="preserve"> от изпр</w:t>
      </w:r>
      <w:r w:rsidR="00680EDE" w:rsidRPr="00FE087A">
        <w:rPr>
          <w:szCs w:val="24"/>
          <w:lang w:val="bg-BG"/>
        </w:rPr>
        <w:t>ащане на искането към крайния получател до представянето на необходимата пълна, ясна и точна информация</w:t>
      </w:r>
      <w:r w:rsidR="0031696C" w:rsidRPr="00FE087A">
        <w:rPr>
          <w:szCs w:val="24"/>
          <w:lang w:val="bg-BG"/>
        </w:rPr>
        <w:t>;</w:t>
      </w:r>
    </w:p>
    <w:p w:rsidR="00680EDE" w:rsidRPr="00FE087A" w:rsidRDefault="00680EDE" w:rsidP="003A1C2C">
      <w:pPr>
        <w:pStyle w:val="ListParagraph"/>
        <w:numPr>
          <w:ilvl w:val="0"/>
          <w:numId w:val="40"/>
        </w:numPr>
        <w:spacing w:after="120" w:line="276" w:lineRule="auto"/>
        <w:ind w:left="284" w:hanging="284"/>
        <w:rPr>
          <w:szCs w:val="24"/>
          <w:lang w:val="bg-BG"/>
        </w:rPr>
      </w:pPr>
      <w:r w:rsidRPr="00FE087A">
        <w:rPr>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FE087A">
        <w:rPr>
          <w:szCs w:val="24"/>
          <w:lang w:val="bg-BG"/>
        </w:rPr>
        <w:t xml:space="preserve">или друга </w:t>
      </w:r>
      <w:r w:rsidRPr="00FE087A">
        <w:rPr>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FE087A">
        <w:rPr>
          <w:szCs w:val="24"/>
          <w:lang w:val="bg-BG"/>
        </w:rPr>
        <w:t>специфична</w:t>
      </w:r>
      <w:r w:rsidRPr="00FE087A">
        <w:rPr>
          <w:szCs w:val="24"/>
          <w:lang w:val="bg-BG"/>
        </w:rPr>
        <w:t xml:space="preserve"> процедура.</w:t>
      </w:r>
    </w:p>
    <w:p w:rsidR="00680EDE" w:rsidRPr="00FE087A" w:rsidRDefault="00680EDE" w:rsidP="003A1C2C">
      <w:pPr>
        <w:spacing w:after="120" w:line="276" w:lineRule="auto"/>
        <w:ind w:left="284" w:hanging="284"/>
        <w:rPr>
          <w:szCs w:val="24"/>
          <w:lang w:val="bg-BG"/>
        </w:rPr>
      </w:pPr>
      <w:r w:rsidRPr="00FE087A">
        <w:rPr>
          <w:szCs w:val="24"/>
          <w:lang w:val="bg-BG"/>
        </w:rPr>
        <w:t>1</w:t>
      </w:r>
      <w:r w:rsidR="00652421" w:rsidRPr="00FE087A">
        <w:rPr>
          <w:szCs w:val="24"/>
          <w:lang w:val="bg-BG"/>
        </w:rPr>
        <w:t>1</w:t>
      </w:r>
      <w:r w:rsidRPr="00FE087A">
        <w:rPr>
          <w:szCs w:val="24"/>
          <w:lang w:val="bg-BG"/>
        </w:rPr>
        <w:t>.2.2</w:t>
      </w:r>
      <w:r w:rsidR="00E4088B" w:rsidRPr="00FE087A">
        <w:rPr>
          <w:szCs w:val="24"/>
          <w:lang w:val="bg-BG"/>
        </w:rPr>
        <w:t>.</w:t>
      </w:r>
      <w:r w:rsidRPr="00FE087A">
        <w:rPr>
          <w:szCs w:val="24"/>
          <w:lang w:val="bg-BG"/>
        </w:rPr>
        <w:t xml:space="preserve">  Налице е неприключила проверка по данни за нередност по смисъла на чл</w:t>
      </w:r>
      <w:r w:rsidR="00D4432D" w:rsidRPr="00FE087A">
        <w:rPr>
          <w:szCs w:val="24"/>
          <w:lang w:val="bg-BG"/>
        </w:rPr>
        <w:t>енове</w:t>
      </w:r>
      <w:r w:rsidRPr="00FE087A">
        <w:rPr>
          <w:szCs w:val="24"/>
          <w:lang w:val="bg-BG"/>
        </w:rPr>
        <w:t xml:space="preserve"> </w:t>
      </w:r>
      <w:r w:rsidR="00D4432D" w:rsidRPr="00FE087A">
        <w:rPr>
          <w:szCs w:val="24"/>
          <w:lang w:val="bg-BG"/>
        </w:rPr>
        <w:t>4</w:t>
      </w:r>
      <w:r w:rsidR="00F620C2" w:rsidRPr="00FE087A">
        <w:rPr>
          <w:szCs w:val="24"/>
          <w:lang w:val="bg-BG"/>
        </w:rPr>
        <w:t>–8</w:t>
      </w:r>
      <w:r w:rsidRPr="00FE087A">
        <w:rPr>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rsidR="00561F4B" w:rsidRPr="00FE087A" w:rsidRDefault="00561F4B" w:rsidP="003A1C2C">
      <w:pPr>
        <w:spacing w:after="120" w:line="276" w:lineRule="auto"/>
        <w:rPr>
          <w:bCs/>
          <w:lang w:val="bg-BG"/>
        </w:rPr>
      </w:pPr>
      <w:r w:rsidRPr="00FE087A">
        <w:rPr>
          <w:szCs w:val="24"/>
          <w:lang w:val="bg-BG"/>
        </w:rPr>
        <w:t xml:space="preserve">11.2.3. На лице е </w:t>
      </w:r>
      <w:r w:rsidRPr="00FE087A">
        <w:rPr>
          <w:lang w:val="bg-BG"/>
        </w:rPr>
        <w:t>повдигнато с</w:t>
      </w:r>
      <w:r w:rsidRPr="00FE087A">
        <w:t xml:space="preserve"> </w:t>
      </w:r>
      <w:r w:rsidRPr="00FE087A">
        <w:rPr>
          <w:lang w:val="bg-BG"/>
        </w:rPr>
        <w:t xml:space="preserve">обвинителен акт обвинение спрямо КП за </w:t>
      </w:r>
      <w:r w:rsidRPr="00FE087A">
        <w:rPr>
          <w:bCs/>
          <w:lang w:val="bg-BG"/>
        </w:rPr>
        <w:t>извършено престъпление - измама или корупция (подкуп), касаещо инвестицията.</w:t>
      </w:r>
    </w:p>
    <w:p w:rsidR="00680EDE" w:rsidRPr="00FE087A" w:rsidRDefault="00680EDE" w:rsidP="003A1C2C">
      <w:pPr>
        <w:spacing w:after="120" w:line="276" w:lineRule="auto"/>
        <w:rPr>
          <w:szCs w:val="24"/>
          <w:lang w:val="bg-BG"/>
        </w:rPr>
      </w:pPr>
      <w:r w:rsidRPr="00FE087A">
        <w:rPr>
          <w:b/>
          <w:bCs/>
          <w:szCs w:val="24"/>
          <w:lang w:val="bg-BG"/>
        </w:rPr>
        <w:lastRenderedPageBreak/>
        <w:t>1</w:t>
      </w:r>
      <w:r w:rsidR="00652421" w:rsidRPr="00FE087A">
        <w:rPr>
          <w:b/>
          <w:bCs/>
          <w:szCs w:val="24"/>
          <w:lang w:val="bg-BG"/>
        </w:rPr>
        <w:t>1</w:t>
      </w:r>
      <w:r w:rsidRPr="00FE087A">
        <w:rPr>
          <w:b/>
          <w:bCs/>
          <w:szCs w:val="24"/>
          <w:lang w:val="bg-BG"/>
        </w:rPr>
        <w:t>.3.</w:t>
      </w:r>
      <w:r w:rsidRPr="00FE087A">
        <w:rPr>
          <w:szCs w:val="24"/>
          <w:lang w:val="bg-BG"/>
        </w:rPr>
        <w:t xml:space="preserve"> В случаите по чл. 1</w:t>
      </w:r>
      <w:r w:rsidR="00652421" w:rsidRPr="00FE087A">
        <w:rPr>
          <w:szCs w:val="24"/>
          <w:lang w:val="bg-BG"/>
        </w:rPr>
        <w:t>1</w:t>
      </w:r>
      <w:r w:rsidRPr="00FE087A">
        <w:rPr>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FE087A">
        <w:rPr>
          <w:szCs w:val="24"/>
          <w:lang w:val="bg-BG"/>
        </w:rPr>
        <w:t xml:space="preserve"> основание за спиране на срока, като за това се уведомява крайния получател.</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.4.</w:t>
      </w:r>
      <w:r w:rsidRPr="00FE087A">
        <w:rPr>
          <w:szCs w:val="24"/>
          <w:lang w:val="bg-BG"/>
        </w:rPr>
        <w:t xml:space="preserve"> </w:t>
      </w:r>
      <w:r w:rsidR="00334880" w:rsidRPr="00FE087A">
        <w:rPr>
          <w:szCs w:val="24"/>
          <w:lang w:val="bg-BG"/>
        </w:rPr>
        <w:t xml:space="preserve">ДФЗ </w:t>
      </w:r>
      <w:r w:rsidRPr="00FE087A">
        <w:rPr>
          <w:szCs w:val="24"/>
          <w:lang w:val="bg-BG"/>
        </w:rPr>
        <w:t xml:space="preserve">се произнася по ФТО в съответствие </w:t>
      </w:r>
      <w:r w:rsidR="00561F4B" w:rsidRPr="00FE087A">
        <w:rPr>
          <w:szCs w:val="24"/>
          <w:lang w:val="bg-BG"/>
        </w:rPr>
        <w:t xml:space="preserve">с </w:t>
      </w:r>
      <w:r w:rsidRPr="00FE087A">
        <w:rPr>
          <w:szCs w:val="24"/>
          <w:lang w:val="bg-BG"/>
        </w:rPr>
        <w:t>приложимите към изпълнението и отчитането на инвестицията правила и изисквания, като одобрява изцяло или частично изпълн</w:t>
      </w:r>
      <w:r w:rsidR="00B6451D" w:rsidRPr="00FE087A">
        <w:rPr>
          <w:szCs w:val="24"/>
          <w:lang w:val="bg-BG"/>
        </w:rPr>
        <w:t>ението на инвестицията</w:t>
      </w:r>
      <w:r w:rsidRPr="00FE087A">
        <w:rPr>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w:t>
      </w:r>
      <w:r w:rsidR="00D94760" w:rsidRPr="00FE087A">
        <w:rPr>
          <w:szCs w:val="24"/>
          <w:lang w:val="bg-BG"/>
        </w:rPr>
        <w:t>1</w:t>
      </w:r>
      <w:r w:rsidRPr="00FE087A">
        <w:rPr>
          <w:szCs w:val="24"/>
          <w:lang w:val="bg-BG"/>
        </w:rPr>
        <w:t xml:space="preserve">, </w:t>
      </w:r>
      <w:r w:rsidR="00561F4B" w:rsidRPr="00FE087A">
        <w:rPr>
          <w:szCs w:val="24"/>
          <w:lang w:val="bg-BG"/>
        </w:rPr>
        <w:t xml:space="preserve">ДФЗ </w:t>
      </w:r>
      <w:r w:rsidRPr="00FE087A">
        <w:rPr>
          <w:szCs w:val="24"/>
          <w:lang w:val="bg-BG"/>
        </w:rPr>
        <w:t xml:space="preserve">може да приеме </w:t>
      </w:r>
      <w:r w:rsidR="00706202" w:rsidRPr="00FE087A">
        <w:rPr>
          <w:szCs w:val="24"/>
          <w:lang w:val="bg-BG"/>
        </w:rPr>
        <w:t xml:space="preserve">окончателно </w:t>
      </w:r>
      <w:r w:rsidRPr="00FE087A">
        <w:rPr>
          <w:szCs w:val="24"/>
          <w:lang w:val="bg-BG"/>
        </w:rPr>
        <w:t>частично изпълнение на инвестиция</w:t>
      </w:r>
      <w:r w:rsidR="00AA02FD" w:rsidRPr="00FE087A">
        <w:rPr>
          <w:szCs w:val="24"/>
          <w:lang w:val="bg-BG"/>
        </w:rPr>
        <w:t>та</w:t>
      </w:r>
      <w:r w:rsidRPr="00FE087A">
        <w:rPr>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FE087A">
        <w:rPr>
          <w:szCs w:val="24"/>
          <w:lang w:val="bg-BG"/>
        </w:rPr>
        <w:t xml:space="preserve"> и/или могат впоследствие да бъдат изпълнени</w:t>
      </w:r>
      <w:r w:rsidRPr="00FE087A">
        <w:rPr>
          <w:szCs w:val="24"/>
          <w:lang w:val="bg-BG"/>
        </w:rPr>
        <w:t xml:space="preserve">. </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.5.</w:t>
      </w:r>
      <w:r w:rsidRPr="00FE087A">
        <w:rPr>
          <w:szCs w:val="24"/>
          <w:lang w:val="bg-BG"/>
        </w:rPr>
        <w:t xml:space="preserve"> Въз основа на одобреното пълно или частично изпъ</w:t>
      </w:r>
      <w:r w:rsidR="00B6451D" w:rsidRPr="00FE087A">
        <w:rPr>
          <w:szCs w:val="24"/>
          <w:lang w:val="bg-BG"/>
        </w:rPr>
        <w:t>лнение на инвестицията по чл. 11.4</w:t>
      </w:r>
      <w:r w:rsidRPr="00FE087A">
        <w:rPr>
          <w:szCs w:val="24"/>
          <w:lang w:val="bg-BG"/>
        </w:rPr>
        <w:t xml:space="preserve">, </w:t>
      </w:r>
      <w:r w:rsidR="00561F4B" w:rsidRPr="00FE087A">
        <w:rPr>
          <w:szCs w:val="24"/>
          <w:lang w:val="bg-BG"/>
        </w:rPr>
        <w:t xml:space="preserve">ДФЗ </w:t>
      </w:r>
      <w:r w:rsidRPr="00FE087A">
        <w:rPr>
          <w:szCs w:val="24"/>
          <w:lang w:val="bg-BG"/>
        </w:rPr>
        <w:t>одобрява извършените от крайния получател допустими разходи, пропорционално на одобреното (пълно или частично) изпълнение</w:t>
      </w:r>
      <w:r w:rsidR="00B6451D" w:rsidRPr="00FE087A">
        <w:rPr>
          <w:szCs w:val="24"/>
          <w:lang w:val="bg-BG"/>
        </w:rPr>
        <w:t xml:space="preserve"> на инвестицията</w:t>
      </w:r>
      <w:r w:rsidRPr="00FE087A">
        <w:rPr>
          <w:szCs w:val="24"/>
          <w:lang w:val="bg-BG"/>
        </w:rPr>
        <w:t>, освен ако част от тези разходи са засегнати от нередност по смисъла на чл</w:t>
      </w:r>
      <w:r w:rsidR="00D4432D" w:rsidRPr="00FE087A">
        <w:rPr>
          <w:szCs w:val="24"/>
          <w:lang w:val="bg-BG"/>
        </w:rPr>
        <w:t>енове</w:t>
      </w:r>
      <w:r w:rsidRPr="00FE087A">
        <w:rPr>
          <w:szCs w:val="24"/>
          <w:lang w:val="bg-BG"/>
        </w:rPr>
        <w:t xml:space="preserve"> </w:t>
      </w:r>
      <w:r w:rsidR="00D4432D" w:rsidRPr="00FE087A">
        <w:rPr>
          <w:szCs w:val="24"/>
          <w:lang w:val="bg-BG"/>
        </w:rPr>
        <w:t>4</w:t>
      </w:r>
      <w:r w:rsidR="0025059C" w:rsidRPr="00FE087A">
        <w:rPr>
          <w:szCs w:val="24"/>
          <w:lang w:val="bg-BG"/>
        </w:rPr>
        <w:t>- 8</w:t>
      </w:r>
      <w:r w:rsidRPr="00FE087A">
        <w:rPr>
          <w:szCs w:val="24"/>
          <w:lang w:val="bg-BG"/>
        </w:rPr>
        <w:t xml:space="preserve">. В последния случай, независимо от изпълнението на съответните дейности и цели, </w:t>
      </w:r>
      <w:r w:rsidR="00561F4B" w:rsidRPr="00FE087A">
        <w:rPr>
          <w:szCs w:val="24"/>
          <w:lang w:val="bg-BG"/>
        </w:rPr>
        <w:t xml:space="preserve">ДФЗ  </w:t>
      </w:r>
      <w:r w:rsidRPr="00FE087A">
        <w:rPr>
          <w:szCs w:val="24"/>
          <w:lang w:val="bg-BG"/>
        </w:rPr>
        <w:t xml:space="preserve">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561F4B" w:rsidRPr="00FE087A">
        <w:rPr>
          <w:szCs w:val="24"/>
          <w:lang w:val="bg-BG"/>
        </w:rPr>
        <w:t xml:space="preserve">ДФЗ </w:t>
      </w:r>
      <w:r w:rsidR="00B6451D" w:rsidRPr="00FE087A">
        <w:rPr>
          <w:szCs w:val="24"/>
          <w:lang w:val="bg-BG"/>
        </w:rPr>
        <w:t xml:space="preserve">преценява, но не единствено, </w:t>
      </w:r>
      <w:r w:rsidRPr="00FE087A">
        <w:rPr>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.6.</w:t>
      </w:r>
      <w:r w:rsidRPr="00FE087A">
        <w:rPr>
          <w:szCs w:val="24"/>
          <w:lang w:val="bg-BG"/>
        </w:rPr>
        <w:t xml:space="preserve"> </w:t>
      </w:r>
      <w:r w:rsidR="00561F4B" w:rsidRPr="00FE087A">
        <w:rPr>
          <w:szCs w:val="24"/>
          <w:lang w:val="bg-BG"/>
        </w:rPr>
        <w:t xml:space="preserve">ДФЗ </w:t>
      </w:r>
      <w:r w:rsidRPr="00FE087A">
        <w:rPr>
          <w:szCs w:val="24"/>
          <w:lang w:val="bg-BG"/>
        </w:rPr>
        <w:t xml:space="preserve">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w:t>
      </w:r>
      <w:r w:rsidR="003859E3" w:rsidRPr="00FE087A">
        <w:rPr>
          <w:szCs w:val="24"/>
          <w:lang w:val="bg-BG"/>
        </w:rPr>
        <w:t xml:space="preserve">отчетени в съответния ФТО, </w:t>
      </w:r>
      <w:r w:rsidRPr="00FE087A">
        <w:rPr>
          <w:szCs w:val="24"/>
          <w:lang w:val="bg-BG"/>
        </w:rPr>
        <w:t xml:space="preserve">като приложи към нея процента на  безвъзмездно финансиране, определен в описанието на инвестицията – Приложение </w:t>
      </w:r>
      <w:r w:rsidR="00D94760" w:rsidRPr="00FE087A">
        <w:rPr>
          <w:szCs w:val="24"/>
          <w:lang w:val="bg-BG"/>
        </w:rPr>
        <w:t>1</w:t>
      </w:r>
      <w:r w:rsidRPr="00FE087A">
        <w:rPr>
          <w:szCs w:val="24"/>
          <w:lang w:val="bg-BG"/>
        </w:rPr>
        <w:t xml:space="preserve">. Размерът на окончателното плащане се </w:t>
      </w:r>
      <w:r w:rsidR="003859E3" w:rsidRPr="00FE087A">
        <w:rPr>
          <w:szCs w:val="24"/>
          <w:lang w:val="bg-BG"/>
        </w:rPr>
        <w:t>определя в съответствие с чл. 12</w:t>
      </w:r>
      <w:r w:rsidRPr="00FE087A">
        <w:rPr>
          <w:szCs w:val="24"/>
          <w:lang w:val="bg-BG"/>
        </w:rPr>
        <w:t>.</w:t>
      </w:r>
      <w:r w:rsidR="004B438C" w:rsidRPr="00FE087A">
        <w:rPr>
          <w:szCs w:val="24"/>
          <w:lang w:val="bg-BG"/>
        </w:rPr>
        <w:t>2</w:t>
      </w:r>
      <w:r w:rsidRPr="00FE087A">
        <w:rPr>
          <w:szCs w:val="24"/>
          <w:lang w:val="bg-BG"/>
        </w:rPr>
        <w:t>.</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.7</w:t>
      </w:r>
      <w:r w:rsidR="00E4088B" w:rsidRPr="00FE087A">
        <w:rPr>
          <w:szCs w:val="24"/>
          <w:lang w:val="bg-BG"/>
        </w:rPr>
        <w:t>.</w:t>
      </w:r>
      <w:r w:rsidRPr="00FE087A">
        <w:rPr>
          <w:szCs w:val="24"/>
          <w:lang w:val="bg-BG"/>
        </w:rPr>
        <w:t xml:space="preserve"> </w:t>
      </w:r>
      <w:r w:rsidR="00561F4B" w:rsidRPr="00FE087A">
        <w:rPr>
          <w:szCs w:val="24"/>
          <w:lang w:val="bg-BG"/>
        </w:rPr>
        <w:t xml:space="preserve">ДФЗ </w:t>
      </w:r>
      <w:r w:rsidRPr="00FE087A">
        <w:rPr>
          <w:szCs w:val="24"/>
          <w:lang w:val="bg-BG"/>
        </w:rPr>
        <w:t xml:space="preserve">извършва плащането на одобрената сума безвъзмездно финансиране в срок от </w:t>
      </w:r>
      <w:r w:rsidR="00D41B01" w:rsidRPr="00FE087A">
        <w:rPr>
          <w:szCs w:val="24"/>
          <w:lang w:val="bg-BG"/>
        </w:rPr>
        <w:t>7</w:t>
      </w:r>
      <w:r w:rsidRPr="00FE087A">
        <w:rPr>
          <w:szCs w:val="24"/>
          <w:lang w:val="bg-BG"/>
        </w:rPr>
        <w:t xml:space="preserve"> </w:t>
      </w:r>
      <w:r w:rsidR="00561F4B" w:rsidRPr="00FE087A">
        <w:rPr>
          <w:szCs w:val="24"/>
          <w:lang w:val="bg-BG"/>
        </w:rPr>
        <w:t xml:space="preserve">дни </w:t>
      </w:r>
      <w:r w:rsidRPr="00FE087A">
        <w:rPr>
          <w:szCs w:val="24"/>
          <w:lang w:val="bg-BG"/>
        </w:rPr>
        <w:t>от одобрението на съответния ФТО по реда на чл. 1</w:t>
      </w:r>
      <w:r w:rsidR="00652421" w:rsidRPr="00FE087A">
        <w:rPr>
          <w:szCs w:val="24"/>
          <w:lang w:val="bg-BG"/>
        </w:rPr>
        <w:t>1</w:t>
      </w:r>
      <w:r w:rsidRPr="00FE087A">
        <w:rPr>
          <w:szCs w:val="24"/>
          <w:lang w:val="bg-BG"/>
        </w:rPr>
        <w:t>.1 – 1</w:t>
      </w:r>
      <w:r w:rsidR="00652421" w:rsidRPr="00FE087A">
        <w:rPr>
          <w:szCs w:val="24"/>
          <w:lang w:val="bg-BG"/>
        </w:rPr>
        <w:t>1</w:t>
      </w:r>
      <w:r w:rsidRPr="00FE087A">
        <w:rPr>
          <w:szCs w:val="24"/>
          <w:lang w:val="bg-BG"/>
        </w:rPr>
        <w:t>.5.</w:t>
      </w:r>
    </w:p>
    <w:p w:rsidR="00680EDE" w:rsidRPr="00FE087A" w:rsidRDefault="00561F4B" w:rsidP="003A1C2C">
      <w:pPr>
        <w:spacing w:after="120" w:line="276" w:lineRule="auto"/>
        <w:rPr>
          <w:szCs w:val="24"/>
          <w:lang w:val="bg-BG"/>
        </w:rPr>
      </w:pPr>
      <w:r w:rsidRPr="00FE087A">
        <w:rPr>
          <w:szCs w:val="24"/>
          <w:lang w:val="bg-BG"/>
        </w:rPr>
        <w:t xml:space="preserve">11.7.1. ДФЗ </w:t>
      </w:r>
      <w:r w:rsidR="00680EDE" w:rsidRPr="00FE087A">
        <w:rPr>
          <w:szCs w:val="24"/>
          <w:lang w:val="bg-BG"/>
        </w:rPr>
        <w:t>може да спре извършването на плащан</w:t>
      </w:r>
      <w:r w:rsidR="00E32CE5" w:rsidRPr="00FE087A">
        <w:rPr>
          <w:szCs w:val="24"/>
          <w:lang w:val="bg-BG"/>
        </w:rPr>
        <w:t>ията по договора без предизвестие</w:t>
      </w:r>
      <w:r w:rsidR="00680EDE" w:rsidRPr="00FE087A">
        <w:rPr>
          <w:szCs w:val="24"/>
          <w:lang w:val="bg-BG"/>
        </w:rPr>
        <w:t>,</w:t>
      </w:r>
      <w:r w:rsidR="00453932" w:rsidRPr="00FE087A">
        <w:rPr>
          <w:szCs w:val="24"/>
          <w:lang w:val="bg-BG"/>
        </w:rPr>
        <w:t xml:space="preserve"> </w:t>
      </w:r>
      <w:r w:rsidR="00680EDE" w:rsidRPr="00FE087A">
        <w:rPr>
          <w:szCs w:val="24"/>
          <w:lang w:val="bg-BG"/>
        </w:rPr>
        <w:t xml:space="preserve">ако след одобрението на ФТО постъпят данни за обстоятелства по чл. </w:t>
      </w:r>
      <w:r w:rsidR="00C86E49" w:rsidRPr="00FE087A">
        <w:rPr>
          <w:szCs w:val="24"/>
          <w:lang w:val="bg-BG"/>
        </w:rPr>
        <w:t>20</w:t>
      </w:r>
      <w:r w:rsidR="00680EDE" w:rsidRPr="00FE087A">
        <w:rPr>
          <w:szCs w:val="24"/>
          <w:lang w:val="bg-BG"/>
        </w:rPr>
        <w:t>.2</w:t>
      </w:r>
      <w:r w:rsidR="00C86E49" w:rsidRPr="00FE087A">
        <w:rPr>
          <w:szCs w:val="24"/>
          <w:lang w:val="bg-BG"/>
        </w:rPr>
        <w:t>.</w:t>
      </w:r>
      <w:r w:rsidR="00680EDE" w:rsidRPr="00FE087A">
        <w:rPr>
          <w:szCs w:val="24"/>
          <w:lang w:val="bg-BG"/>
        </w:rPr>
        <w:t>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w:t>
      </w:r>
      <w:r w:rsidR="00C86E49" w:rsidRPr="00FE087A">
        <w:rPr>
          <w:szCs w:val="24"/>
          <w:lang w:val="bg-BG"/>
        </w:rPr>
        <w:t xml:space="preserve">ено, </w:t>
      </w:r>
      <w:r w:rsidR="00334880" w:rsidRPr="00FE087A">
        <w:rPr>
          <w:szCs w:val="24"/>
          <w:lang w:val="bg-BG"/>
        </w:rPr>
        <w:t xml:space="preserve">ДФЗ </w:t>
      </w:r>
      <w:r w:rsidR="00C86E49" w:rsidRPr="00FE087A">
        <w:rPr>
          <w:szCs w:val="24"/>
          <w:lang w:val="bg-BG"/>
        </w:rPr>
        <w:t>може да упражни правата си</w:t>
      </w:r>
      <w:r w:rsidR="00680EDE" w:rsidRPr="00FE087A">
        <w:rPr>
          <w:szCs w:val="24"/>
          <w:lang w:val="bg-BG"/>
        </w:rPr>
        <w:t xml:space="preserve"> по чл. </w:t>
      </w:r>
      <w:r w:rsidR="00C86E49" w:rsidRPr="00FE087A">
        <w:rPr>
          <w:szCs w:val="24"/>
          <w:lang w:val="bg-BG"/>
        </w:rPr>
        <w:t>20</w:t>
      </w:r>
      <w:r w:rsidR="00680EDE" w:rsidRPr="00FE087A">
        <w:rPr>
          <w:szCs w:val="24"/>
          <w:lang w:val="bg-BG"/>
        </w:rPr>
        <w:t>.2</w:t>
      </w:r>
      <w:r w:rsidR="00C86E49" w:rsidRPr="00FE087A">
        <w:rPr>
          <w:szCs w:val="24"/>
          <w:lang w:val="bg-BG"/>
        </w:rPr>
        <w:t xml:space="preserve"> и</w:t>
      </w:r>
      <w:r w:rsidR="00680EDE" w:rsidRPr="00FE087A">
        <w:rPr>
          <w:szCs w:val="24"/>
          <w:lang w:val="bg-BG"/>
        </w:rPr>
        <w:t xml:space="preserve"> чл. </w:t>
      </w:r>
      <w:r w:rsidR="00C86E49" w:rsidRPr="00FE087A">
        <w:rPr>
          <w:szCs w:val="24"/>
          <w:lang w:val="bg-BG"/>
        </w:rPr>
        <w:t>20</w:t>
      </w:r>
      <w:r w:rsidR="00680EDE" w:rsidRPr="00FE087A">
        <w:rPr>
          <w:szCs w:val="24"/>
          <w:lang w:val="bg-BG"/>
        </w:rPr>
        <w:t>.4</w:t>
      </w:r>
      <w:r w:rsidR="00C86E49" w:rsidRPr="00FE087A">
        <w:rPr>
          <w:szCs w:val="24"/>
          <w:lang w:val="bg-BG"/>
        </w:rPr>
        <w:t>, като</w:t>
      </w:r>
      <w:r w:rsidR="00680EDE" w:rsidRPr="00FE087A">
        <w:rPr>
          <w:szCs w:val="24"/>
          <w:lang w:val="bg-BG"/>
        </w:rPr>
        <w:t xml:space="preserve"> одобрен</w:t>
      </w:r>
      <w:r w:rsidR="00E32CE5" w:rsidRPr="00FE087A">
        <w:rPr>
          <w:szCs w:val="24"/>
          <w:lang w:val="bg-BG"/>
        </w:rPr>
        <w:t>ите, но неизвършени плащания,</w:t>
      </w:r>
      <w:r w:rsidR="00680EDE" w:rsidRPr="00FE087A">
        <w:rPr>
          <w:szCs w:val="24"/>
          <w:lang w:val="bg-BG"/>
        </w:rPr>
        <w:t xml:space="preserve"> се счита</w:t>
      </w:r>
      <w:r w:rsidR="00E32CE5" w:rsidRPr="00FE087A">
        <w:rPr>
          <w:szCs w:val="24"/>
          <w:lang w:val="bg-BG"/>
        </w:rPr>
        <w:t>т за отменени</w:t>
      </w:r>
      <w:r w:rsidR="00680EDE" w:rsidRPr="00FE087A">
        <w:rPr>
          <w:szCs w:val="24"/>
          <w:lang w:val="bg-BG"/>
        </w:rPr>
        <w:t>.</w:t>
      </w:r>
    </w:p>
    <w:p w:rsidR="00680EDE" w:rsidRPr="00FE087A" w:rsidRDefault="00680EDE" w:rsidP="003A1C2C">
      <w:pPr>
        <w:spacing w:after="120" w:line="276" w:lineRule="auto"/>
        <w:rPr>
          <w:szCs w:val="24"/>
          <w:lang w:val="bg-BG"/>
        </w:rPr>
      </w:pPr>
      <w:r w:rsidRPr="00FE087A">
        <w:rPr>
          <w:b/>
          <w:bCs/>
          <w:color w:val="000000"/>
          <w:szCs w:val="24"/>
          <w:lang w:val="bg-BG"/>
        </w:rPr>
        <w:t>1</w:t>
      </w:r>
      <w:r w:rsidR="00652421" w:rsidRPr="00FE087A">
        <w:rPr>
          <w:b/>
          <w:bCs/>
          <w:color w:val="000000"/>
          <w:szCs w:val="24"/>
          <w:lang w:val="bg-BG"/>
        </w:rPr>
        <w:t>1</w:t>
      </w:r>
      <w:r w:rsidRPr="00FE087A">
        <w:rPr>
          <w:b/>
          <w:bCs/>
          <w:color w:val="000000"/>
          <w:szCs w:val="24"/>
          <w:lang w:val="bg-BG"/>
        </w:rPr>
        <w:t>.</w:t>
      </w:r>
      <w:r w:rsidR="004B438C" w:rsidRPr="00FE087A">
        <w:rPr>
          <w:b/>
          <w:bCs/>
          <w:color w:val="000000"/>
          <w:szCs w:val="24"/>
          <w:lang w:val="bg-BG"/>
        </w:rPr>
        <w:t>8</w:t>
      </w:r>
      <w:r w:rsidRPr="00FE087A">
        <w:rPr>
          <w:b/>
          <w:bCs/>
          <w:color w:val="000000"/>
          <w:szCs w:val="24"/>
          <w:lang w:val="bg-BG"/>
        </w:rPr>
        <w:t>.</w:t>
      </w:r>
      <w:r w:rsidRPr="00FE087A">
        <w:rPr>
          <w:color w:val="000000"/>
          <w:szCs w:val="24"/>
          <w:lang w:val="bg-BG"/>
        </w:rPr>
        <w:t xml:space="preserve"> Сумите на безвъзмездното финансиране, изплащани от </w:t>
      </w:r>
      <w:r w:rsidR="00561F4B" w:rsidRPr="00FE087A">
        <w:rPr>
          <w:szCs w:val="24"/>
          <w:lang w:val="bg-BG"/>
        </w:rPr>
        <w:t>ДФЗ</w:t>
      </w:r>
      <w:r w:rsidR="00561F4B" w:rsidRPr="00FE087A">
        <w:rPr>
          <w:color w:val="000000"/>
          <w:szCs w:val="24"/>
          <w:lang w:val="bg-BG"/>
        </w:rPr>
        <w:t xml:space="preserve"> </w:t>
      </w:r>
      <w:r w:rsidRPr="00FE087A">
        <w:rPr>
          <w:color w:val="000000"/>
          <w:szCs w:val="24"/>
          <w:lang w:val="bg-BG"/>
        </w:rPr>
        <w:t>се превеждат в банкова сметка на крайния получател, посочена в искането за плащане и финансовата идентификационна форма, изготвена по образец.</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1</w:t>
      </w:r>
      <w:r w:rsidRPr="00FE087A">
        <w:rPr>
          <w:b/>
          <w:bCs/>
          <w:szCs w:val="24"/>
          <w:lang w:val="bg-BG"/>
        </w:rPr>
        <w:t>.</w:t>
      </w:r>
      <w:r w:rsidR="004B438C" w:rsidRPr="00FE087A">
        <w:rPr>
          <w:b/>
          <w:bCs/>
          <w:szCs w:val="24"/>
          <w:lang w:val="bg-BG"/>
        </w:rPr>
        <w:t>9</w:t>
      </w:r>
      <w:r w:rsidRPr="00FE087A">
        <w:rPr>
          <w:szCs w:val="24"/>
          <w:lang w:val="bg-BG"/>
        </w:rPr>
        <w:t>.</w:t>
      </w:r>
      <w:r w:rsidR="00296A54" w:rsidRPr="00FE087A">
        <w:rPr>
          <w:szCs w:val="24"/>
          <w:lang w:val="bg-BG"/>
        </w:rPr>
        <w:t xml:space="preserve"> </w:t>
      </w:r>
      <w:r w:rsidR="00561F4B" w:rsidRPr="00FE087A">
        <w:rPr>
          <w:szCs w:val="24"/>
          <w:lang w:val="bg-BG"/>
        </w:rPr>
        <w:t xml:space="preserve">ДФЗ </w:t>
      </w:r>
      <w:r w:rsidRPr="00FE087A">
        <w:rPr>
          <w:szCs w:val="24"/>
          <w:lang w:val="bg-BG"/>
        </w:rPr>
        <w:t xml:space="preserve">извършва плащанията в лева, съобразно разпоредбите на договора. </w:t>
      </w:r>
    </w:p>
    <w:p w:rsidR="00296A54" w:rsidRPr="00FE087A" w:rsidRDefault="00296A54" w:rsidP="003A1C2C">
      <w:pPr>
        <w:pStyle w:val="Heading1"/>
        <w:spacing w:before="0" w:after="120" w:line="276" w:lineRule="auto"/>
        <w:rPr>
          <w:szCs w:val="24"/>
          <w:lang w:val="bg-BG"/>
        </w:rPr>
      </w:pPr>
    </w:p>
    <w:p w:rsidR="00680EDE" w:rsidRPr="00FE087A" w:rsidRDefault="00680EDE" w:rsidP="003A1C2C">
      <w:pPr>
        <w:pStyle w:val="Heading1"/>
        <w:spacing w:before="0" w:after="120" w:line="276" w:lineRule="auto"/>
        <w:rPr>
          <w:szCs w:val="24"/>
          <w:lang w:val="bg-BG"/>
        </w:rPr>
      </w:pPr>
      <w:bookmarkStart w:id="26" w:name="_Toc110605530"/>
      <w:r w:rsidRPr="00FE087A">
        <w:rPr>
          <w:szCs w:val="24"/>
          <w:lang w:val="bg-BG"/>
        </w:rPr>
        <w:t>Член 1</w:t>
      </w:r>
      <w:r w:rsidR="00652421" w:rsidRPr="00FE087A">
        <w:rPr>
          <w:szCs w:val="24"/>
          <w:lang w:val="bg-BG"/>
        </w:rPr>
        <w:t>2.</w:t>
      </w:r>
      <w:r w:rsidRPr="00FE087A">
        <w:rPr>
          <w:szCs w:val="24"/>
          <w:lang w:val="bg-BG"/>
        </w:rPr>
        <w:t xml:space="preserve"> Окончателен размер на </w:t>
      </w:r>
      <w:r w:rsidR="00720160" w:rsidRPr="00FE087A">
        <w:rPr>
          <w:szCs w:val="24"/>
          <w:lang w:val="bg-BG"/>
        </w:rPr>
        <w:t xml:space="preserve">безвъзмездното </w:t>
      </w:r>
      <w:r w:rsidRPr="00FE087A">
        <w:rPr>
          <w:szCs w:val="24"/>
          <w:lang w:val="bg-BG"/>
        </w:rPr>
        <w:t>финансира</w:t>
      </w:r>
      <w:bookmarkEnd w:id="26"/>
      <w:r w:rsidR="00A547C3">
        <w:rPr>
          <w:szCs w:val="24"/>
          <w:lang w:val="bg-BG"/>
        </w:rPr>
        <w:t>не</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2</w:t>
      </w:r>
      <w:r w:rsidRPr="00FE087A">
        <w:rPr>
          <w:b/>
          <w:bCs/>
          <w:szCs w:val="24"/>
          <w:lang w:val="bg-BG"/>
        </w:rPr>
        <w:t>.1.</w:t>
      </w:r>
      <w:r w:rsidRPr="00FE087A">
        <w:rPr>
          <w:szCs w:val="24"/>
          <w:lang w:val="bg-BG"/>
        </w:rPr>
        <w:t xml:space="preserve"> Общата сума, която </w:t>
      </w:r>
      <w:r w:rsidR="00561F4B" w:rsidRPr="00FE087A">
        <w:rPr>
          <w:szCs w:val="24"/>
          <w:lang w:val="bg-BG"/>
        </w:rPr>
        <w:t xml:space="preserve">ДФЗ </w:t>
      </w:r>
      <w:r w:rsidRPr="00FE087A">
        <w:rPr>
          <w:szCs w:val="24"/>
          <w:lang w:val="bg-BG"/>
        </w:rPr>
        <w:t xml:space="preserve">ще изплати на </w:t>
      </w:r>
      <w:r w:rsidR="00720160" w:rsidRPr="00FE087A">
        <w:rPr>
          <w:szCs w:val="24"/>
          <w:lang w:val="bg-BG"/>
        </w:rPr>
        <w:t>к</w:t>
      </w:r>
      <w:r w:rsidRPr="00FE087A">
        <w:rPr>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FE087A">
        <w:rPr>
          <w:szCs w:val="24"/>
          <w:lang w:val="bg-BG"/>
        </w:rPr>
        <w:t>1</w:t>
      </w:r>
      <w:r w:rsidRPr="00FE087A">
        <w:rPr>
          <w:szCs w:val="24"/>
          <w:lang w:val="bg-BG"/>
        </w:rPr>
        <w:t xml:space="preserve">. </w:t>
      </w:r>
    </w:p>
    <w:p w:rsidR="00680EDE" w:rsidRPr="00FE087A" w:rsidRDefault="00680EDE" w:rsidP="003A1C2C">
      <w:pPr>
        <w:spacing w:after="120" w:line="276" w:lineRule="auto"/>
        <w:rPr>
          <w:szCs w:val="24"/>
          <w:lang w:val="bg-BG"/>
        </w:rPr>
      </w:pPr>
      <w:r w:rsidRPr="00FE087A">
        <w:rPr>
          <w:b/>
          <w:bCs/>
          <w:szCs w:val="24"/>
          <w:lang w:val="bg-BG"/>
        </w:rPr>
        <w:t>1</w:t>
      </w:r>
      <w:r w:rsidR="00652421" w:rsidRPr="00FE087A">
        <w:rPr>
          <w:b/>
          <w:bCs/>
          <w:szCs w:val="24"/>
          <w:lang w:val="bg-BG"/>
        </w:rPr>
        <w:t>2</w:t>
      </w:r>
      <w:r w:rsidRPr="00FE087A">
        <w:rPr>
          <w:b/>
          <w:bCs/>
          <w:szCs w:val="24"/>
          <w:lang w:val="bg-BG"/>
        </w:rPr>
        <w:t>.</w:t>
      </w:r>
      <w:r w:rsidR="004B438C" w:rsidRPr="00FE087A">
        <w:rPr>
          <w:b/>
          <w:bCs/>
          <w:szCs w:val="24"/>
          <w:lang w:val="bg-BG"/>
        </w:rPr>
        <w:t>2</w:t>
      </w:r>
      <w:r w:rsidRPr="00FE087A">
        <w:rPr>
          <w:b/>
          <w:bCs/>
          <w:szCs w:val="24"/>
          <w:lang w:val="bg-BG"/>
        </w:rPr>
        <w:t>.</w:t>
      </w:r>
      <w:r w:rsidRPr="00FE087A">
        <w:rPr>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FE087A">
        <w:rPr>
          <w:szCs w:val="24"/>
          <w:lang w:val="bg-BG"/>
        </w:rPr>
        <w:t>енове</w:t>
      </w:r>
      <w:r w:rsidRPr="00FE087A">
        <w:rPr>
          <w:szCs w:val="24"/>
          <w:lang w:val="bg-BG"/>
        </w:rPr>
        <w:t xml:space="preserve"> 1</w:t>
      </w:r>
      <w:r w:rsidR="00652421" w:rsidRPr="00FE087A">
        <w:rPr>
          <w:szCs w:val="24"/>
          <w:lang w:val="bg-BG"/>
        </w:rPr>
        <w:t>1</w:t>
      </w:r>
      <w:r w:rsidRPr="00FE087A">
        <w:rPr>
          <w:szCs w:val="24"/>
          <w:lang w:val="bg-BG"/>
        </w:rPr>
        <w:t>.1 – 1</w:t>
      </w:r>
      <w:r w:rsidR="00652421" w:rsidRPr="00FE087A">
        <w:rPr>
          <w:szCs w:val="24"/>
          <w:lang w:val="bg-BG"/>
        </w:rPr>
        <w:t>1</w:t>
      </w:r>
      <w:r w:rsidRPr="00FE087A">
        <w:rPr>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FE087A">
        <w:rPr>
          <w:szCs w:val="24"/>
          <w:lang w:val="bg-BG"/>
        </w:rPr>
        <w:t>1</w:t>
      </w:r>
      <w:r w:rsidRPr="00FE087A">
        <w:rPr>
          <w:szCs w:val="24"/>
          <w:lang w:val="bg-BG"/>
        </w:rPr>
        <w:t xml:space="preserve">. </w:t>
      </w:r>
    </w:p>
    <w:p w:rsidR="00680EDE" w:rsidRPr="00FE087A" w:rsidRDefault="00680EDE" w:rsidP="003A1C2C">
      <w:pPr>
        <w:spacing w:after="120" w:line="276" w:lineRule="auto"/>
        <w:rPr>
          <w:szCs w:val="24"/>
          <w:lang w:val="bg-BG"/>
        </w:rPr>
      </w:pPr>
      <w:r w:rsidRPr="00FE087A">
        <w:rPr>
          <w:szCs w:val="24"/>
          <w:lang w:val="bg-BG"/>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извършен</w:t>
      </w:r>
      <w:r w:rsidR="008B0B81" w:rsidRPr="00FE087A">
        <w:rPr>
          <w:szCs w:val="24"/>
          <w:lang w:val="bg-BG"/>
        </w:rPr>
        <w:t>ите</w:t>
      </w:r>
      <w:r w:rsidRPr="00FE087A">
        <w:rPr>
          <w:szCs w:val="24"/>
          <w:lang w:val="bg-BG"/>
        </w:rPr>
        <w:t xml:space="preserve"> </w:t>
      </w:r>
      <w:r w:rsidR="008B0B81" w:rsidRPr="00FE087A">
        <w:rPr>
          <w:szCs w:val="24"/>
          <w:lang w:val="bg-BG"/>
        </w:rPr>
        <w:t>междинни плащания, ако има таки</w:t>
      </w:r>
      <w:r w:rsidRPr="00FE087A">
        <w:rPr>
          <w:szCs w:val="24"/>
          <w:lang w:val="bg-BG"/>
        </w:rPr>
        <w:t xml:space="preserve">ва. </w:t>
      </w:r>
    </w:p>
    <w:p w:rsidR="000D285A" w:rsidRPr="00FE087A" w:rsidRDefault="000D285A" w:rsidP="003A1C2C">
      <w:pPr>
        <w:spacing w:after="0" w:line="276" w:lineRule="auto"/>
        <w:rPr>
          <w:szCs w:val="24"/>
          <w:lang w:val="bg-BG"/>
        </w:rPr>
      </w:pPr>
      <w:bookmarkStart w:id="27" w:name="_Toc41300153"/>
      <w:bookmarkStart w:id="28" w:name="_Toc41303360"/>
      <w:bookmarkStart w:id="29" w:name="_Ref41305712"/>
      <w:bookmarkStart w:id="30" w:name="_Toc173497349"/>
      <w:bookmarkStart w:id="31" w:name="_Toc173502800"/>
      <w:r w:rsidRPr="00FE087A">
        <w:rPr>
          <w:b/>
          <w:szCs w:val="24"/>
          <w:lang w:val="bg-BG"/>
        </w:rPr>
        <w:t>12.3.</w:t>
      </w:r>
      <w:r w:rsidRPr="00FE087A">
        <w:rPr>
          <w:szCs w:val="24"/>
          <w:lang w:val="bg-BG"/>
        </w:rPr>
        <w:t xml:space="preserve"> В случай на отказ за изплащане на част или на цялата финансова помощ, ДФЗ уведомява крайният получател, като посочва мотивите за това.</w:t>
      </w:r>
    </w:p>
    <w:p w:rsidR="00296A54" w:rsidRPr="00FE087A" w:rsidRDefault="00296A54" w:rsidP="003A1C2C">
      <w:pPr>
        <w:pStyle w:val="Heading1"/>
        <w:spacing w:before="0" w:after="120" w:line="276" w:lineRule="auto"/>
        <w:rPr>
          <w:szCs w:val="24"/>
          <w:lang w:val="bg-BG"/>
        </w:rPr>
      </w:pPr>
    </w:p>
    <w:p w:rsidR="00890EC6" w:rsidRPr="00FE087A" w:rsidRDefault="00C369D1" w:rsidP="003A1C2C">
      <w:pPr>
        <w:pStyle w:val="Heading1"/>
        <w:spacing w:before="0" w:after="120" w:line="276" w:lineRule="auto"/>
        <w:rPr>
          <w:szCs w:val="24"/>
          <w:lang w:val="bg-BG"/>
        </w:rPr>
      </w:pPr>
      <w:bookmarkStart w:id="32" w:name="_Toc110605531"/>
      <w:r w:rsidRPr="00FE087A">
        <w:rPr>
          <w:szCs w:val="24"/>
          <w:lang w:val="bg-BG"/>
        </w:rPr>
        <w:t xml:space="preserve">Член 13. </w:t>
      </w:r>
      <w:bookmarkEnd w:id="27"/>
      <w:bookmarkEnd w:id="28"/>
      <w:bookmarkEnd w:id="29"/>
      <w:r w:rsidRPr="00FE087A">
        <w:rPr>
          <w:szCs w:val="24"/>
          <w:lang w:val="bg-BG"/>
        </w:rPr>
        <w:t>Възстановяване</w:t>
      </w:r>
      <w:bookmarkEnd w:id="30"/>
      <w:bookmarkEnd w:id="31"/>
      <w:r w:rsidR="00A35E53" w:rsidRPr="00FE087A">
        <w:rPr>
          <w:szCs w:val="24"/>
          <w:lang w:val="bg-BG"/>
        </w:rPr>
        <w:t xml:space="preserve"> на безвъзмездното финансиране</w:t>
      </w:r>
      <w:bookmarkEnd w:id="32"/>
    </w:p>
    <w:p w:rsidR="00C369D1" w:rsidRPr="00FE087A" w:rsidRDefault="00C369D1" w:rsidP="003A1C2C">
      <w:pPr>
        <w:spacing w:after="120" w:line="276" w:lineRule="auto"/>
        <w:rPr>
          <w:color w:val="000000"/>
          <w:szCs w:val="24"/>
          <w:lang w:val="bg-BG"/>
        </w:rPr>
      </w:pPr>
      <w:r w:rsidRPr="00FE087A">
        <w:rPr>
          <w:b/>
          <w:bCs/>
          <w:color w:val="000000"/>
          <w:szCs w:val="24"/>
          <w:lang w:val="bg-BG"/>
        </w:rPr>
        <w:t>13.1.</w:t>
      </w:r>
      <w:r w:rsidR="00296A54" w:rsidRPr="00FE087A">
        <w:rPr>
          <w:color w:val="000000"/>
          <w:szCs w:val="24"/>
          <w:lang w:val="bg-BG"/>
        </w:rPr>
        <w:t xml:space="preserve"> </w:t>
      </w:r>
      <w:r w:rsidRPr="00FE087A">
        <w:rPr>
          <w:color w:val="000000"/>
          <w:szCs w:val="24"/>
          <w:lang w:val="bg-BG"/>
        </w:rPr>
        <w:t xml:space="preserve">Крайният получател се задължава да възстанови на </w:t>
      </w:r>
      <w:r w:rsidR="00334880" w:rsidRPr="00FE087A">
        <w:rPr>
          <w:color w:val="000000"/>
          <w:szCs w:val="24"/>
          <w:lang w:val="bg-BG"/>
        </w:rPr>
        <w:t xml:space="preserve">ДФЗ </w:t>
      </w:r>
      <w:r w:rsidRPr="00FE087A">
        <w:rPr>
          <w:color w:val="000000"/>
          <w:szCs w:val="24"/>
          <w:lang w:val="bg-BG"/>
        </w:rPr>
        <w:t>всички недължимо платени или надплатени, както и неправомерно получени или неправомерно усвоени сум</w:t>
      </w:r>
      <w:r w:rsidR="00C0008E" w:rsidRPr="00FE087A">
        <w:rPr>
          <w:color w:val="000000"/>
          <w:szCs w:val="24"/>
          <w:lang w:val="bg-BG"/>
        </w:rPr>
        <w:t>и</w:t>
      </w:r>
      <w:r w:rsidRPr="00FE087A">
        <w:rPr>
          <w:color w:val="000000"/>
          <w:szCs w:val="24"/>
          <w:lang w:val="bg-BG"/>
        </w:rPr>
        <w:t xml:space="preserve"> по смисъла на чл. 162, ал. 2, т. 8 от Данъчно-осигурителния процесуален кодекс, в 14-дневен срок от съобщаването за това</w:t>
      </w:r>
      <w:r w:rsidR="00011D1C" w:rsidRPr="00FE087A">
        <w:rPr>
          <w:color w:val="000000"/>
          <w:szCs w:val="24"/>
          <w:lang w:val="bg-BG"/>
        </w:rPr>
        <w:t xml:space="preserve">, за което </w:t>
      </w:r>
      <w:r w:rsidR="007B5D19" w:rsidRPr="00FE087A">
        <w:rPr>
          <w:szCs w:val="24"/>
          <w:lang w:val="bg-BG"/>
        </w:rPr>
        <w:t xml:space="preserve">ДФЗ </w:t>
      </w:r>
      <w:r w:rsidR="004B438C" w:rsidRPr="00FE087A">
        <w:rPr>
          <w:szCs w:val="24"/>
          <w:lang w:val="bg-BG"/>
        </w:rPr>
        <w:t>издава акт за установяване на публично вземане</w:t>
      </w:r>
      <w:r w:rsidR="00011D1C" w:rsidRPr="00FE087A">
        <w:rPr>
          <w:szCs w:val="24"/>
          <w:lang w:val="bg-BG"/>
        </w:rPr>
        <w:t>.</w:t>
      </w:r>
    </w:p>
    <w:p w:rsidR="00C369D1" w:rsidRPr="00FE087A" w:rsidRDefault="00C369D1" w:rsidP="003A1C2C">
      <w:pPr>
        <w:spacing w:after="120" w:line="276" w:lineRule="auto"/>
        <w:rPr>
          <w:color w:val="000000"/>
          <w:szCs w:val="24"/>
          <w:lang w:val="bg-BG"/>
        </w:rPr>
      </w:pPr>
      <w:r w:rsidRPr="00FE087A">
        <w:rPr>
          <w:b/>
          <w:bCs/>
          <w:color w:val="000000"/>
          <w:szCs w:val="24"/>
          <w:lang w:val="bg-BG"/>
        </w:rPr>
        <w:t>13.2</w:t>
      </w:r>
      <w:r w:rsidR="00296A54" w:rsidRPr="00FE087A">
        <w:rPr>
          <w:b/>
          <w:bCs/>
          <w:color w:val="000000"/>
          <w:szCs w:val="24"/>
          <w:lang w:val="bg-BG"/>
        </w:rPr>
        <w:t>.</w:t>
      </w:r>
      <w:r w:rsidRPr="00FE087A">
        <w:rPr>
          <w:color w:val="000000"/>
          <w:szCs w:val="24"/>
          <w:lang w:val="bg-BG"/>
        </w:rPr>
        <w:t xml:space="preserve"> Крайният получател се задължава да възстанови на </w:t>
      </w:r>
      <w:r w:rsidR="00905144" w:rsidRPr="00FE087A">
        <w:rPr>
          <w:color w:val="000000"/>
          <w:szCs w:val="24"/>
          <w:lang w:val="bg-BG"/>
        </w:rPr>
        <w:t xml:space="preserve">ДФЗ </w:t>
      </w:r>
      <w:r w:rsidRPr="00FE087A">
        <w:rPr>
          <w:color w:val="000000"/>
          <w:szCs w:val="24"/>
          <w:lang w:val="bg-BG"/>
        </w:rPr>
        <w:t>всички получени средства по договора, когато са нарушени приложимите към инвестицията правила за държавна помощ.</w:t>
      </w:r>
    </w:p>
    <w:p w:rsidR="00C369D1" w:rsidRPr="00FE087A" w:rsidRDefault="00C369D1" w:rsidP="003A1C2C">
      <w:pPr>
        <w:spacing w:after="120" w:line="276" w:lineRule="auto"/>
        <w:rPr>
          <w:szCs w:val="24"/>
          <w:lang w:val="bg-BG"/>
        </w:rPr>
      </w:pPr>
      <w:r w:rsidRPr="00FE087A">
        <w:rPr>
          <w:b/>
          <w:bCs/>
          <w:szCs w:val="24"/>
          <w:lang w:val="bg-BG"/>
        </w:rPr>
        <w:t>13.3.</w:t>
      </w:r>
      <w:r w:rsidRPr="00FE087A">
        <w:rPr>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905144" w:rsidRPr="00FE087A">
        <w:rPr>
          <w:szCs w:val="24"/>
          <w:lang w:val="bg-BG"/>
        </w:rPr>
        <w:t xml:space="preserve">ДФЗ </w:t>
      </w:r>
      <w:r w:rsidRPr="00FE087A">
        <w:rPr>
          <w:szCs w:val="24"/>
          <w:lang w:val="bg-BG"/>
        </w:rPr>
        <w:t>за доброволното възстановяване в срок от 5 работни дни след извършването му.</w:t>
      </w:r>
    </w:p>
    <w:p w:rsidR="00C369D1" w:rsidRPr="00FE087A" w:rsidRDefault="00C369D1" w:rsidP="003A1C2C">
      <w:pPr>
        <w:pStyle w:val="NumPar2"/>
        <w:numPr>
          <w:ilvl w:val="0"/>
          <w:numId w:val="0"/>
        </w:numPr>
        <w:spacing w:after="120" w:line="276" w:lineRule="auto"/>
        <w:ind w:left="142" w:hanging="142"/>
        <w:rPr>
          <w:szCs w:val="24"/>
          <w:lang w:val="bg-BG"/>
        </w:rPr>
      </w:pPr>
      <w:r w:rsidRPr="00FE087A">
        <w:rPr>
          <w:b/>
          <w:bCs/>
          <w:szCs w:val="24"/>
          <w:lang w:val="bg-BG"/>
        </w:rPr>
        <w:t>13.4.</w:t>
      </w:r>
      <w:r w:rsidRPr="00FE087A">
        <w:rPr>
          <w:szCs w:val="24"/>
          <w:lang w:val="bg-BG"/>
        </w:rPr>
        <w:t xml:space="preserve"> В случай че крайният получател не възстанови доброволно дължимите средства в срока по чл. 13.1, </w:t>
      </w:r>
      <w:r w:rsidR="00905144" w:rsidRPr="00FE087A">
        <w:rPr>
          <w:szCs w:val="24"/>
          <w:lang w:val="bg-BG"/>
        </w:rPr>
        <w:t xml:space="preserve">ДФЗ </w:t>
      </w:r>
      <w:r w:rsidRPr="00FE087A">
        <w:rPr>
          <w:szCs w:val="24"/>
          <w:lang w:val="bg-BG"/>
        </w:rPr>
        <w:t xml:space="preserve">извършва прихващане от </w:t>
      </w:r>
      <w:r w:rsidR="00011D1C" w:rsidRPr="00FE087A">
        <w:rPr>
          <w:szCs w:val="24"/>
          <w:lang w:val="bg-BG"/>
        </w:rPr>
        <w:t>бъдещи плащания по други схеми и мерки, администрирани от ДФ</w:t>
      </w:r>
      <w:r w:rsidR="00905144" w:rsidRPr="00FE087A">
        <w:rPr>
          <w:szCs w:val="24"/>
          <w:lang w:val="bg-BG"/>
        </w:rPr>
        <w:t>З</w:t>
      </w:r>
      <w:r w:rsidRPr="00FE087A">
        <w:rPr>
          <w:szCs w:val="24"/>
          <w:lang w:val="bg-BG"/>
        </w:rPr>
        <w:t xml:space="preserve">. </w:t>
      </w:r>
    </w:p>
    <w:p w:rsidR="00C369D1" w:rsidRPr="00FE087A" w:rsidRDefault="00F47C0A" w:rsidP="003A1C2C">
      <w:pPr>
        <w:spacing w:after="120" w:line="276" w:lineRule="auto"/>
        <w:rPr>
          <w:szCs w:val="24"/>
          <w:lang w:val="bg-BG"/>
        </w:rPr>
      </w:pPr>
      <w:r w:rsidRPr="00FE087A">
        <w:rPr>
          <w:b/>
          <w:bCs/>
          <w:szCs w:val="24"/>
          <w:lang w:val="bg-BG"/>
        </w:rPr>
        <w:t>13</w:t>
      </w:r>
      <w:r w:rsidR="00C369D1" w:rsidRPr="00FE087A">
        <w:rPr>
          <w:b/>
          <w:bCs/>
          <w:szCs w:val="24"/>
          <w:lang w:val="bg-BG"/>
        </w:rPr>
        <w:t>.</w:t>
      </w:r>
      <w:r w:rsidR="00011D1C" w:rsidRPr="00FE087A">
        <w:rPr>
          <w:b/>
          <w:bCs/>
          <w:szCs w:val="24"/>
          <w:lang w:val="bg-BG"/>
        </w:rPr>
        <w:t>5</w:t>
      </w:r>
      <w:r w:rsidR="00C369D1" w:rsidRPr="00FE087A">
        <w:rPr>
          <w:b/>
          <w:bCs/>
          <w:szCs w:val="24"/>
          <w:lang w:val="bg-BG"/>
        </w:rPr>
        <w:t>.</w:t>
      </w:r>
      <w:r w:rsidR="00C369D1" w:rsidRPr="00FE087A">
        <w:rPr>
          <w:szCs w:val="24"/>
          <w:lang w:val="bg-BG"/>
        </w:rPr>
        <w:t xml:space="preserve"> При невъзможност да се приложат способите за възстановяване, посочени в чл</w:t>
      </w:r>
      <w:r w:rsidR="00296A54" w:rsidRPr="00FE087A">
        <w:rPr>
          <w:szCs w:val="24"/>
          <w:lang w:val="bg-BG"/>
        </w:rPr>
        <w:t>енове</w:t>
      </w:r>
      <w:r w:rsidR="00C369D1" w:rsidRPr="00FE087A">
        <w:rPr>
          <w:szCs w:val="24"/>
          <w:lang w:val="bg-BG"/>
        </w:rPr>
        <w:t xml:space="preserve"> </w:t>
      </w:r>
      <w:r w:rsidRPr="00FE087A">
        <w:rPr>
          <w:szCs w:val="24"/>
          <w:lang w:val="bg-BG"/>
        </w:rPr>
        <w:t>13</w:t>
      </w:r>
      <w:r w:rsidR="00C369D1" w:rsidRPr="00FE087A">
        <w:rPr>
          <w:szCs w:val="24"/>
          <w:lang w:val="bg-BG"/>
        </w:rPr>
        <w:t xml:space="preserve">.1 – </w:t>
      </w:r>
      <w:r w:rsidRPr="00FE087A">
        <w:rPr>
          <w:szCs w:val="24"/>
          <w:lang w:val="bg-BG"/>
        </w:rPr>
        <w:t>13</w:t>
      </w:r>
      <w:r w:rsidR="00C369D1" w:rsidRPr="00FE087A">
        <w:rPr>
          <w:szCs w:val="24"/>
          <w:lang w:val="bg-BG"/>
        </w:rPr>
        <w:t>.</w:t>
      </w:r>
      <w:r w:rsidR="00D94760" w:rsidRPr="00FE087A">
        <w:rPr>
          <w:szCs w:val="24"/>
          <w:lang w:val="bg-BG"/>
        </w:rPr>
        <w:t>4</w:t>
      </w:r>
      <w:r w:rsidR="00C369D1" w:rsidRPr="00FE087A">
        <w:rPr>
          <w:szCs w:val="24"/>
          <w:lang w:val="bg-BG"/>
        </w:rPr>
        <w:t xml:space="preserve">, </w:t>
      </w:r>
      <w:r w:rsidR="00905144" w:rsidRPr="00FE087A">
        <w:rPr>
          <w:szCs w:val="24"/>
          <w:lang w:val="bg-BG"/>
        </w:rPr>
        <w:t xml:space="preserve">ДФЗ </w:t>
      </w:r>
      <w:r w:rsidR="00C369D1" w:rsidRPr="00FE087A">
        <w:rPr>
          <w:szCs w:val="24"/>
          <w:lang w:val="bg-BG"/>
        </w:rPr>
        <w:t>уведомява за това Националната агенция за приходите, като дължимите вземания се погасяват по реда на чл. 169, ал. 1 от ДОПК.</w:t>
      </w:r>
    </w:p>
    <w:p w:rsidR="00C369D1" w:rsidRPr="00FE087A" w:rsidRDefault="00F47C0A" w:rsidP="003A1C2C">
      <w:pPr>
        <w:spacing w:after="120" w:line="276" w:lineRule="auto"/>
        <w:rPr>
          <w:szCs w:val="24"/>
          <w:lang w:val="bg-BG"/>
        </w:rPr>
      </w:pPr>
      <w:r w:rsidRPr="00FE087A">
        <w:rPr>
          <w:b/>
          <w:bCs/>
          <w:szCs w:val="24"/>
          <w:lang w:val="bg-BG"/>
        </w:rPr>
        <w:t>13</w:t>
      </w:r>
      <w:r w:rsidR="00C369D1" w:rsidRPr="00FE087A">
        <w:rPr>
          <w:b/>
          <w:bCs/>
          <w:szCs w:val="24"/>
          <w:lang w:val="bg-BG"/>
        </w:rPr>
        <w:t>.</w:t>
      </w:r>
      <w:r w:rsidR="00011D1C" w:rsidRPr="00FE087A">
        <w:rPr>
          <w:b/>
          <w:bCs/>
          <w:szCs w:val="24"/>
          <w:lang w:val="bg-BG"/>
        </w:rPr>
        <w:t>6</w:t>
      </w:r>
      <w:r w:rsidR="00296A54" w:rsidRPr="00FE087A">
        <w:rPr>
          <w:b/>
          <w:bCs/>
          <w:szCs w:val="24"/>
          <w:lang w:val="bg-BG"/>
        </w:rPr>
        <w:t>.</w:t>
      </w:r>
      <w:r w:rsidR="00C369D1" w:rsidRPr="00FE087A">
        <w:rPr>
          <w:szCs w:val="24"/>
          <w:lang w:val="bg-BG"/>
        </w:rPr>
        <w:t xml:space="preserve"> Банковите такси, свързани с връщането на дължими суми на </w:t>
      </w:r>
      <w:r w:rsidR="00905144" w:rsidRPr="00FE087A">
        <w:rPr>
          <w:szCs w:val="24"/>
          <w:lang w:val="bg-BG"/>
        </w:rPr>
        <w:t>ДФЗ</w:t>
      </w:r>
      <w:r w:rsidR="00C369D1" w:rsidRPr="00FE087A">
        <w:rPr>
          <w:szCs w:val="24"/>
          <w:lang w:val="bg-BG"/>
        </w:rPr>
        <w:t>, са изцяло за сметка на крайния получател.</w:t>
      </w:r>
    </w:p>
    <w:p w:rsidR="00905144" w:rsidRPr="00FE087A" w:rsidRDefault="00905144" w:rsidP="003A1C2C">
      <w:pPr>
        <w:spacing w:after="120" w:line="276" w:lineRule="auto"/>
        <w:rPr>
          <w:szCs w:val="24"/>
          <w:lang w:val="bg-BG"/>
        </w:rPr>
      </w:pPr>
      <w:r w:rsidRPr="00FE087A">
        <w:rPr>
          <w:b/>
          <w:iCs/>
          <w:szCs w:val="24"/>
          <w:lang w:val="bg-BG"/>
        </w:rPr>
        <w:t>13.7.</w:t>
      </w:r>
      <w:r w:rsidRPr="00FE087A">
        <w:rPr>
          <w:iCs/>
          <w:szCs w:val="24"/>
          <w:lang w:val="bg-BG"/>
        </w:rPr>
        <w:t xml:space="preserve">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w:t>
      </w:r>
      <w:r w:rsidRPr="00FE087A">
        <w:rPr>
          <w:iCs/>
          <w:szCs w:val="24"/>
          <w:lang w:val="bg-BG"/>
        </w:rPr>
        <w:lastRenderedPageBreak/>
        <w:t>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rsidR="00296A54" w:rsidRPr="00FE087A" w:rsidRDefault="00296A54" w:rsidP="003A1C2C">
      <w:pPr>
        <w:pStyle w:val="Heading1"/>
        <w:spacing w:before="0" w:after="120" w:line="276" w:lineRule="auto"/>
        <w:rPr>
          <w:szCs w:val="24"/>
          <w:lang w:val="bg-BG"/>
        </w:rPr>
      </w:pPr>
      <w:bookmarkStart w:id="33" w:name="_Toc41300142"/>
      <w:bookmarkStart w:id="34" w:name="_Toc41303349"/>
      <w:bookmarkStart w:id="35" w:name="_Ref41304530"/>
      <w:bookmarkStart w:id="36" w:name="_Toc173497341"/>
      <w:bookmarkStart w:id="37" w:name="_Toc173502791"/>
    </w:p>
    <w:p w:rsidR="00FD0F40" w:rsidRPr="00FE087A" w:rsidRDefault="000420D3" w:rsidP="003A1C2C">
      <w:pPr>
        <w:pStyle w:val="Heading1"/>
        <w:spacing w:before="0" w:after="120" w:line="276" w:lineRule="auto"/>
        <w:rPr>
          <w:smallCaps/>
          <w:szCs w:val="24"/>
          <w:lang w:val="bg-BG"/>
        </w:rPr>
      </w:pPr>
      <w:bookmarkStart w:id="38" w:name="_Toc110605532"/>
      <w:r w:rsidRPr="00FE087A">
        <w:rPr>
          <w:szCs w:val="24"/>
          <w:lang w:val="bg-BG"/>
        </w:rPr>
        <w:t xml:space="preserve">Член </w:t>
      </w:r>
      <w:r w:rsidR="00786043" w:rsidRPr="00FE087A">
        <w:rPr>
          <w:szCs w:val="24"/>
          <w:lang w:val="bg-BG"/>
        </w:rPr>
        <w:t>1</w:t>
      </w:r>
      <w:r w:rsidR="00F47C0A" w:rsidRPr="00FE087A">
        <w:rPr>
          <w:szCs w:val="24"/>
          <w:lang w:val="bg-BG"/>
        </w:rPr>
        <w:t>4</w:t>
      </w:r>
      <w:r w:rsidR="00786043" w:rsidRPr="00FE087A">
        <w:rPr>
          <w:szCs w:val="24"/>
          <w:lang w:val="bg-BG"/>
        </w:rPr>
        <w:t>.</w:t>
      </w:r>
      <w:bookmarkEnd w:id="33"/>
      <w:bookmarkEnd w:id="34"/>
      <w:bookmarkEnd w:id="35"/>
      <w:r w:rsidR="00786043" w:rsidRPr="00FE087A">
        <w:rPr>
          <w:szCs w:val="24"/>
          <w:lang w:val="bg-BG"/>
        </w:rPr>
        <w:t xml:space="preserve"> </w:t>
      </w:r>
      <w:r w:rsidRPr="00FE087A">
        <w:rPr>
          <w:szCs w:val="24"/>
          <w:lang w:val="bg-BG"/>
        </w:rPr>
        <w:t xml:space="preserve">Право на собственост/ползване на резултатите и </w:t>
      </w:r>
      <w:bookmarkEnd w:id="36"/>
      <w:bookmarkEnd w:id="37"/>
      <w:r w:rsidR="001016FE" w:rsidRPr="00FE087A">
        <w:rPr>
          <w:szCs w:val="24"/>
          <w:lang w:val="bg-BG"/>
        </w:rPr>
        <w:t>придобитите активи</w:t>
      </w:r>
      <w:bookmarkEnd w:id="38"/>
    </w:p>
    <w:p w:rsidR="00FD0F40" w:rsidRPr="00FE087A" w:rsidRDefault="00786043" w:rsidP="003A1C2C">
      <w:pPr>
        <w:spacing w:after="120" w:line="276" w:lineRule="auto"/>
        <w:rPr>
          <w:b/>
          <w:szCs w:val="24"/>
          <w:lang w:val="bg-BG"/>
        </w:rPr>
      </w:pPr>
      <w:bookmarkStart w:id="39" w:name="_Ref41305831"/>
      <w:r w:rsidRPr="00FE087A">
        <w:rPr>
          <w:b/>
          <w:bCs/>
          <w:szCs w:val="24"/>
          <w:lang w:val="bg-BG"/>
        </w:rPr>
        <w:t>1</w:t>
      </w:r>
      <w:r w:rsidR="00F47C0A" w:rsidRPr="00FE087A">
        <w:rPr>
          <w:b/>
          <w:bCs/>
          <w:szCs w:val="24"/>
          <w:lang w:val="bg-BG"/>
        </w:rPr>
        <w:t>4</w:t>
      </w:r>
      <w:r w:rsidR="002F4820" w:rsidRPr="00FE087A">
        <w:rPr>
          <w:b/>
          <w:bCs/>
          <w:szCs w:val="24"/>
          <w:lang w:val="bg-BG"/>
        </w:rPr>
        <w:t>.1.</w:t>
      </w:r>
      <w:r w:rsidR="00296A54" w:rsidRPr="00FE087A">
        <w:rPr>
          <w:szCs w:val="24"/>
          <w:lang w:val="bg-BG"/>
        </w:rPr>
        <w:t xml:space="preserve"> </w:t>
      </w:r>
      <w:r w:rsidR="000420D3" w:rsidRPr="00FE087A">
        <w:rPr>
          <w:szCs w:val="24"/>
          <w:lang w:val="bg-BG"/>
        </w:rPr>
        <w:t>Правото на собственост</w:t>
      </w:r>
      <w:r w:rsidR="00482672" w:rsidRPr="00FE087A">
        <w:rPr>
          <w:szCs w:val="24"/>
          <w:lang w:val="bg-BG"/>
        </w:rPr>
        <w:t xml:space="preserve"> върху придобитите активи</w:t>
      </w:r>
      <w:r w:rsidR="000420D3" w:rsidRPr="00FE087A">
        <w:rPr>
          <w:szCs w:val="24"/>
          <w:lang w:val="bg-BG"/>
        </w:rPr>
        <w:t xml:space="preserve">, включително правата на интелектуална и индустриална собственост върху резултатите от </w:t>
      </w:r>
      <w:r w:rsidR="00682465" w:rsidRPr="00FE087A">
        <w:rPr>
          <w:szCs w:val="24"/>
          <w:lang w:val="bg-BG"/>
        </w:rPr>
        <w:t>изпълнен</w:t>
      </w:r>
      <w:r w:rsidR="00786AB2" w:rsidRPr="00FE087A">
        <w:rPr>
          <w:szCs w:val="24"/>
          <w:lang w:val="bg-BG"/>
        </w:rPr>
        <w:t>ия проект</w:t>
      </w:r>
      <w:r w:rsidR="004835AA" w:rsidRPr="00FE087A">
        <w:rPr>
          <w:szCs w:val="24"/>
          <w:lang w:val="bg-BG"/>
        </w:rPr>
        <w:t xml:space="preserve"> (</w:t>
      </w:r>
      <w:r w:rsidR="00B26E60" w:rsidRPr="00FE087A">
        <w:rPr>
          <w:szCs w:val="24"/>
          <w:lang w:val="bg-BG"/>
        </w:rPr>
        <w:t>инвестиция по ПВУ</w:t>
      </w:r>
      <w:r w:rsidR="004835AA" w:rsidRPr="00FE087A">
        <w:rPr>
          <w:szCs w:val="24"/>
          <w:lang w:val="bg-BG"/>
        </w:rPr>
        <w:t>)</w:t>
      </w:r>
      <w:r w:rsidR="000420D3" w:rsidRPr="00FE087A">
        <w:rPr>
          <w:szCs w:val="24"/>
          <w:lang w:val="bg-BG"/>
        </w:rPr>
        <w:t>, докладите и други документи, свързани с не</w:t>
      </w:r>
      <w:r w:rsidR="004835AA" w:rsidRPr="00FE087A">
        <w:rPr>
          <w:szCs w:val="24"/>
          <w:lang w:val="bg-BG"/>
        </w:rPr>
        <w:t>го</w:t>
      </w:r>
      <w:r w:rsidR="000420D3" w:rsidRPr="00FE087A">
        <w:rPr>
          <w:szCs w:val="24"/>
          <w:lang w:val="bg-BG"/>
        </w:rPr>
        <w:t xml:space="preserve">, възникват </w:t>
      </w:r>
      <w:r w:rsidR="00A45C85" w:rsidRPr="00FE087A">
        <w:rPr>
          <w:szCs w:val="24"/>
          <w:lang w:val="bg-BG"/>
        </w:rPr>
        <w:t>и принадлежат на</w:t>
      </w:r>
      <w:r w:rsidR="000420D3" w:rsidRPr="00FE087A">
        <w:rPr>
          <w:szCs w:val="24"/>
          <w:lang w:val="bg-BG"/>
        </w:rPr>
        <w:t xml:space="preserve"> </w:t>
      </w:r>
      <w:r w:rsidR="009D4672" w:rsidRPr="00FE087A">
        <w:rPr>
          <w:szCs w:val="24"/>
          <w:lang w:val="bg-BG"/>
        </w:rPr>
        <w:t>к</w:t>
      </w:r>
      <w:r w:rsidR="00E15284" w:rsidRPr="00FE087A">
        <w:rPr>
          <w:szCs w:val="24"/>
          <w:lang w:val="bg-BG"/>
        </w:rPr>
        <w:t>райния получател</w:t>
      </w:r>
      <w:bookmarkEnd w:id="39"/>
      <w:r w:rsidR="00905144" w:rsidRPr="00FE087A">
        <w:rPr>
          <w:szCs w:val="24"/>
          <w:lang w:val="bg-BG"/>
        </w:rPr>
        <w:t>.</w:t>
      </w:r>
    </w:p>
    <w:p w:rsidR="00FD0F40" w:rsidRPr="00FE087A" w:rsidRDefault="00786043" w:rsidP="003A1C2C">
      <w:pPr>
        <w:spacing w:after="120" w:line="276" w:lineRule="auto"/>
        <w:rPr>
          <w:b/>
          <w:szCs w:val="24"/>
          <w:lang w:val="bg-BG"/>
        </w:rPr>
      </w:pPr>
      <w:r w:rsidRPr="00FE087A">
        <w:rPr>
          <w:b/>
          <w:bCs/>
          <w:szCs w:val="24"/>
          <w:lang w:val="bg-BG"/>
        </w:rPr>
        <w:t>1</w:t>
      </w:r>
      <w:r w:rsidR="00F42E2C" w:rsidRPr="00FE087A">
        <w:rPr>
          <w:b/>
          <w:bCs/>
          <w:szCs w:val="24"/>
          <w:lang w:val="bg-BG"/>
        </w:rPr>
        <w:t>4</w:t>
      </w:r>
      <w:r w:rsidR="002F4820" w:rsidRPr="00FE087A">
        <w:rPr>
          <w:b/>
          <w:bCs/>
          <w:szCs w:val="24"/>
          <w:lang w:val="bg-BG"/>
        </w:rPr>
        <w:t>.2.</w:t>
      </w:r>
      <w:r w:rsidR="002F4820" w:rsidRPr="00FE087A">
        <w:rPr>
          <w:szCs w:val="24"/>
          <w:lang w:val="bg-BG"/>
        </w:rPr>
        <w:t xml:space="preserve"> </w:t>
      </w:r>
      <w:r w:rsidR="00855FF7" w:rsidRPr="00FE087A">
        <w:rPr>
          <w:szCs w:val="24"/>
          <w:lang w:val="bg-BG"/>
        </w:rPr>
        <w:t>Независимо от разпоредбите на член</w:t>
      </w:r>
      <w:r w:rsidR="002F4820" w:rsidRPr="00FE087A">
        <w:rPr>
          <w:szCs w:val="24"/>
          <w:lang w:val="bg-BG"/>
        </w:rPr>
        <w:t xml:space="preserve"> </w:t>
      </w:r>
      <w:r w:rsidRPr="00FE087A">
        <w:rPr>
          <w:szCs w:val="24"/>
          <w:lang w:val="bg-BG"/>
        </w:rPr>
        <w:t>1</w:t>
      </w:r>
      <w:r w:rsidR="00F47C0A" w:rsidRPr="00FE087A">
        <w:rPr>
          <w:szCs w:val="24"/>
          <w:lang w:val="bg-BG"/>
        </w:rPr>
        <w:t>4</w:t>
      </w:r>
      <w:r w:rsidR="002F4820" w:rsidRPr="00FE087A">
        <w:rPr>
          <w:szCs w:val="24"/>
          <w:lang w:val="bg-BG"/>
        </w:rPr>
        <w:t xml:space="preserve">.1 </w:t>
      </w:r>
      <w:r w:rsidR="00855FF7" w:rsidRPr="00FE087A">
        <w:rPr>
          <w:szCs w:val="24"/>
          <w:lang w:val="bg-BG"/>
        </w:rPr>
        <w:t xml:space="preserve">и </w:t>
      </w:r>
      <w:r w:rsidR="006A3834" w:rsidRPr="00FE087A">
        <w:rPr>
          <w:szCs w:val="24"/>
          <w:lang w:val="bg-BG"/>
        </w:rPr>
        <w:t>при спазване на разпо</w:t>
      </w:r>
      <w:r w:rsidR="00855FF7" w:rsidRPr="00FE087A">
        <w:rPr>
          <w:szCs w:val="24"/>
          <w:lang w:val="bg-BG"/>
        </w:rPr>
        <w:t>редбата на чл</w:t>
      </w:r>
      <w:r w:rsidR="00786AB2" w:rsidRPr="00FE087A">
        <w:rPr>
          <w:szCs w:val="24"/>
          <w:lang w:val="bg-BG"/>
        </w:rPr>
        <w:t>.</w:t>
      </w:r>
      <w:r w:rsidR="00855FF7" w:rsidRPr="00FE087A">
        <w:rPr>
          <w:szCs w:val="24"/>
          <w:lang w:val="bg-BG"/>
        </w:rPr>
        <w:t xml:space="preserve"> </w:t>
      </w:r>
      <w:r w:rsidR="00786AB2" w:rsidRPr="00FE087A">
        <w:rPr>
          <w:szCs w:val="24"/>
          <w:lang w:val="bg-BG"/>
        </w:rPr>
        <w:t>1</w:t>
      </w:r>
      <w:r w:rsidR="00FD0F40" w:rsidRPr="00FE087A">
        <w:rPr>
          <w:b/>
          <w:szCs w:val="24"/>
          <w:lang w:val="bg-BG"/>
        </w:rPr>
        <w:fldChar w:fldCharType="begin"/>
      </w:r>
      <w:r w:rsidR="00FD0F40" w:rsidRPr="00FE087A">
        <w:rPr>
          <w:szCs w:val="24"/>
          <w:lang w:val="bg-BG"/>
        </w:rPr>
        <w:instrText xml:space="preserve"> REF _Ref41304939 \r \h  \* MERGEFORMAT </w:instrText>
      </w:r>
      <w:r w:rsidR="00FD0F40" w:rsidRPr="00FE087A">
        <w:rPr>
          <w:b/>
          <w:szCs w:val="24"/>
          <w:lang w:val="bg-BG"/>
        </w:rPr>
      </w:r>
      <w:r w:rsidR="00FD0F40" w:rsidRPr="00FE087A">
        <w:rPr>
          <w:b/>
          <w:szCs w:val="24"/>
          <w:lang w:val="bg-BG"/>
        </w:rPr>
        <w:fldChar w:fldCharType="separate"/>
      </w:r>
      <w:r w:rsidR="00D46BE4" w:rsidRPr="00FE087A">
        <w:rPr>
          <w:szCs w:val="24"/>
          <w:lang w:val="bg-BG"/>
        </w:rPr>
        <w:t>5</w:t>
      </w:r>
      <w:r w:rsidR="00FD0F40" w:rsidRPr="00FE087A">
        <w:rPr>
          <w:b/>
          <w:szCs w:val="24"/>
          <w:lang w:val="bg-BG"/>
        </w:rPr>
        <w:fldChar w:fldCharType="end"/>
      </w:r>
      <w:r w:rsidR="00FD0F40" w:rsidRPr="00FE087A">
        <w:rPr>
          <w:szCs w:val="24"/>
          <w:lang w:val="bg-BG"/>
        </w:rPr>
        <w:t xml:space="preserve">, </w:t>
      </w:r>
      <w:r w:rsidR="00EC7DD7" w:rsidRPr="00FE087A">
        <w:rPr>
          <w:szCs w:val="24"/>
          <w:lang w:val="bg-BG"/>
        </w:rPr>
        <w:t>Крайният получател</w:t>
      </w:r>
      <w:r w:rsidR="00855FF7" w:rsidRPr="00FE087A">
        <w:rPr>
          <w:szCs w:val="24"/>
          <w:lang w:val="bg-BG"/>
        </w:rPr>
        <w:t xml:space="preserve"> предоставя на </w:t>
      </w:r>
      <w:r w:rsidR="00905144" w:rsidRPr="00FE087A">
        <w:rPr>
          <w:color w:val="000000"/>
          <w:szCs w:val="24"/>
          <w:lang w:val="bg-BG"/>
        </w:rPr>
        <w:t>ДФЗ</w:t>
      </w:r>
      <w:r w:rsidR="001725F2" w:rsidRPr="00FE087A">
        <w:rPr>
          <w:color w:val="000000"/>
          <w:szCs w:val="24"/>
          <w:lang w:val="bg-BG"/>
        </w:rPr>
        <w:t xml:space="preserve">, </w:t>
      </w:r>
      <w:r w:rsidR="001725F2" w:rsidRPr="00FE087A">
        <w:rPr>
          <w:szCs w:val="24"/>
          <w:lang w:val="bg-BG"/>
        </w:rPr>
        <w:t xml:space="preserve">упълномощените от него лица, </w:t>
      </w:r>
      <w:r w:rsidR="00AE4148" w:rsidRPr="00FE087A">
        <w:rPr>
          <w:color w:val="000000"/>
          <w:szCs w:val="24"/>
          <w:lang w:val="bg-BG"/>
        </w:rPr>
        <w:t xml:space="preserve">националните </w:t>
      </w:r>
      <w:r w:rsidR="009D4672" w:rsidRPr="00FE087A">
        <w:rPr>
          <w:color w:val="000000"/>
          <w:szCs w:val="24"/>
          <w:lang w:val="bg-BG"/>
        </w:rPr>
        <w:t xml:space="preserve">и европейски контролни и </w:t>
      </w:r>
      <w:r w:rsidR="00AE4148" w:rsidRPr="00FE087A">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FE087A">
        <w:rPr>
          <w:snapToGrid w:val="0"/>
          <w:szCs w:val="24"/>
          <w:lang w:val="bg-BG" w:eastAsia="en-US"/>
        </w:rPr>
        <w:t xml:space="preserve">и </w:t>
      </w:r>
      <w:r w:rsidR="00786AB2" w:rsidRPr="00FE087A">
        <w:rPr>
          <w:snapToGrid w:val="0"/>
          <w:szCs w:val="24"/>
          <w:lang w:val="bg-BG" w:eastAsia="en-US"/>
        </w:rPr>
        <w:t xml:space="preserve">упълномощените за това </w:t>
      </w:r>
      <w:r w:rsidR="00AE4148" w:rsidRPr="00FE087A">
        <w:rPr>
          <w:snapToGrid w:val="0"/>
          <w:szCs w:val="24"/>
          <w:lang w:val="bg-BG" w:eastAsia="en-US"/>
        </w:rPr>
        <w:t>външни одитори</w:t>
      </w:r>
      <w:r w:rsidR="00786AB2" w:rsidRPr="00FE087A">
        <w:rPr>
          <w:snapToGrid w:val="0"/>
          <w:szCs w:val="24"/>
          <w:lang w:val="bg-BG" w:eastAsia="en-US"/>
        </w:rPr>
        <w:t xml:space="preserve">, вкл. одиторите, </w:t>
      </w:r>
      <w:r w:rsidR="00877D6D" w:rsidRPr="00FE087A">
        <w:rPr>
          <w:snapToGrid w:val="0"/>
          <w:szCs w:val="24"/>
          <w:lang w:val="bg-BG" w:eastAsia="en-US"/>
        </w:rPr>
        <w:t>извърш</w:t>
      </w:r>
      <w:r w:rsidR="00877D6D">
        <w:rPr>
          <w:snapToGrid w:val="0"/>
          <w:szCs w:val="24"/>
          <w:lang w:val="bg-BG" w:eastAsia="en-US"/>
        </w:rPr>
        <w:t>или</w:t>
      </w:r>
      <w:r w:rsidR="00877D6D" w:rsidRPr="00FE087A">
        <w:rPr>
          <w:snapToGrid w:val="0"/>
          <w:szCs w:val="24"/>
          <w:lang w:val="bg-BG" w:eastAsia="en-US"/>
        </w:rPr>
        <w:t xml:space="preserve"> </w:t>
      </w:r>
      <w:r w:rsidR="00786AB2" w:rsidRPr="00FE087A">
        <w:rPr>
          <w:snapToGrid w:val="0"/>
          <w:szCs w:val="24"/>
          <w:lang w:val="bg-BG" w:eastAsia="en-US"/>
        </w:rPr>
        <w:t xml:space="preserve">одит по чл. </w:t>
      </w:r>
      <w:r w:rsidR="00A547C3">
        <w:rPr>
          <w:snapToGrid w:val="0"/>
          <w:szCs w:val="24"/>
          <w:lang w:val="bg-BG" w:eastAsia="en-US"/>
        </w:rPr>
        <w:t>9.3</w:t>
      </w:r>
      <w:r w:rsidR="00786AB2" w:rsidRPr="00FE087A">
        <w:rPr>
          <w:snapToGrid w:val="0"/>
          <w:szCs w:val="24"/>
          <w:lang w:val="bg-BG" w:eastAsia="en-US"/>
        </w:rPr>
        <w:t>,</w:t>
      </w:r>
      <w:r w:rsidR="00AE4148" w:rsidRPr="00FE087A">
        <w:rPr>
          <w:szCs w:val="24"/>
          <w:lang w:val="bg-BG"/>
        </w:rPr>
        <w:t xml:space="preserve"> </w:t>
      </w:r>
      <w:r w:rsidR="00855FF7" w:rsidRPr="00A547C3">
        <w:rPr>
          <w:szCs w:val="24"/>
          <w:lang w:val="bg-BG"/>
        </w:rPr>
        <w:t>правото да ползва</w:t>
      </w:r>
      <w:r w:rsidR="00014A34" w:rsidRPr="00A547C3">
        <w:rPr>
          <w:szCs w:val="24"/>
          <w:lang w:val="bg-BG"/>
        </w:rPr>
        <w:t>т</w:t>
      </w:r>
      <w:r w:rsidR="00855FF7" w:rsidRPr="00A547C3">
        <w:rPr>
          <w:szCs w:val="24"/>
          <w:lang w:val="bg-BG"/>
        </w:rPr>
        <w:t xml:space="preserve"> свободно и </w:t>
      </w:r>
      <w:r w:rsidR="00FE020C" w:rsidRPr="00A547C3">
        <w:rPr>
          <w:szCs w:val="24"/>
          <w:lang w:val="bg-BG"/>
        </w:rPr>
        <w:t>съобразно обхвата на проверката</w:t>
      </w:r>
      <w:r w:rsidR="00855FF7" w:rsidRPr="00A547C3">
        <w:rPr>
          <w:szCs w:val="24"/>
          <w:lang w:val="bg-BG"/>
        </w:rPr>
        <w:t xml:space="preserve"> всички документи, свързани с </w:t>
      </w:r>
      <w:r w:rsidR="009D4672" w:rsidRPr="00A547C3">
        <w:rPr>
          <w:szCs w:val="24"/>
          <w:lang w:val="bg-BG"/>
        </w:rPr>
        <w:t>изпълнената</w:t>
      </w:r>
      <w:r w:rsidR="00E15284" w:rsidRPr="00A547C3">
        <w:rPr>
          <w:szCs w:val="24"/>
          <w:lang w:val="bg-BG"/>
        </w:rPr>
        <w:t xml:space="preserve"> инвестиция</w:t>
      </w:r>
      <w:r w:rsidR="00855FF7" w:rsidRPr="00A547C3">
        <w:rPr>
          <w:szCs w:val="24"/>
          <w:lang w:val="bg-BG"/>
        </w:rPr>
        <w:t xml:space="preserve">, независимо </w:t>
      </w:r>
      <w:r w:rsidR="008557C5" w:rsidRPr="00A547C3">
        <w:rPr>
          <w:szCs w:val="24"/>
          <w:lang w:val="bg-BG"/>
        </w:rPr>
        <w:t>от формата им</w:t>
      </w:r>
      <w:r w:rsidR="00855FF7" w:rsidRPr="00A547C3">
        <w:rPr>
          <w:szCs w:val="24"/>
          <w:lang w:val="bg-BG"/>
        </w:rPr>
        <w:t>, при условие, че с това</w:t>
      </w:r>
      <w:r w:rsidR="00855FF7" w:rsidRPr="00FE087A">
        <w:rPr>
          <w:szCs w:val="24"/>
          <w:lang w:val="bg-BG"/>
        </w:rPr>
        <w:t xml:space="preserve"> не се нарушават съществуващи права на интелектуална и индустриална собственост</w:t>
      </w:r>
      <w:r w:rsidR="00FD0F40" w:rsidRPr="00FE087A">
        <w:rPr>
          <w:szCs w:val="24"/>
          <w:lang w:val="bg-BG"/>
        </w:rPr>
        <w:t>.</w:t>
      </w:r>
    </w:p>
    <w:p w:rsidR="00296A54" w:rsidRPr="00FE087A" w:rsidRDefault="00296A54" w:rsidP="003A1C2C">
      <w:pPr>
        <w:pStyle w:val="Heading1"/>
        <w:spacing w:before="0" w:after="120" w:line="276" w:lineRule="auto"/>
        <w:rPr>
          <w:szCs w:val="24"/>
          <w:lang w:val="bg-BG"/>
        </w:rPr>
      </w:pPr>
      <w:bookmarkStart w:id="40" w:name="_Toc41300144"/>
      <w:bookmarkStart w:id="41" w:name="_Toc41303351"/>
      <w:bookmarkStart w:id="42" w:name="_Toc173497342"/>
      <w:bookmarkStart w:id="43" w:name="_Toc173502792"/>
    </w:p>
    <w:p w:rsidR="00652421" w:rsidRPr="00FE087A" w:rsidRDefault="00652421" w:rsidP="003A1C2C">
      <w:pPr>
        <w:pStyle w:val="Heading1"/>
        <w:spacing w:before="0" w:after="120" w:line="276" w:lineRule="auto"/>
        <w:rPr>
          <w:smallCaps/>
          <w:szCs w:val="24"/>
          <w:lang w:val="bg-BG"/>
        </w:rPr>
      </w:pPr>
      <w:bookmarkStart w:id="44" w:name="_Toc110605533"/>
      <w:r w:rsidRPr="00FE087A">
        <w:rPr>
          <w:szCs w:val="24"/>
          <w:lang w:val="bg-BG"/>
        </w:rPr>
        <w:t xml:space="preserve">Член </w:t>
      </w:r>
      <w:r w:rsidR="00786043" w:rsidRPr="00FE087A">
        <w:rPr>
          <w:szCs w:val="24"/>
          <w:lang w:val="bg-BG"/>
        </w:rPr>
        <w:t>1</w:t>
      </w:r>
      <w:r w:rsidR="00F42E2C" w:rsidRPr="00FE087A">
        <w:rPr>
          <w:szCs w:val="24"/>
          <w:lang w:val="bg-BG"/>
        </w:rPr>
        <w:t>5</w:t>
      </w:r>
      <w:r w:rsidRPr="00FE087A">
        <w:rPr>
          <w:szCs w:val="24"/>
          <w:lang w:val="bg-BG"/>
        </w:rPr>
        <w:t>. Поверителност</w:t>
      </w:r>
      <w:bookmarkEnd w:id="44"/>
    </w:p>
    <w:p w:rsidR="00652421" w:rsidRPr="00FE087A" w:rsidRDefault="00786043" w:rsidP="003A1C2C">
      <w:pPr>
        <w:spacing w:after="120" w:line="276" w:lineRule="auto"/>
        <w:rPr>
          <w:szCs w:val="24"/>
          <w:lang w:val="bg-BG"/>
        </w:rPr>
      </w:pPr>
      <w:r w:rsidRPr="00FE087A">
        <w:rPr>
          <w:b/>
          <w:bCs/>
          <w:szCs w:val="24"/>
          <w:lang w:val="bg-BG"/>
        </w:rPr>
        <w:t>1</w:t>
      </w:r>
      <w:r w:rsidR="00F42E2C" w:rsidRPr="00FE087A">
        <w:rPr>
          <w:b/>
          <w:bCs/>
          <w:szCs w:val="24"/>
          <w:lang w:val="bg-BG"/>
        </w:rPr>
        <w:t>5</w:t>
      </w:r>
      <w:r w:rsidR="00652421" w:rsidRPr="00FE087A">
        <w:rPr>
          <w:b/>
          <w:bCs/>
          <w:szCs w:val="24"/>
          <w:lang w:val="bg-BG"/>
        </w:rPr>
        <w:t>.1.</w:t>
      </w:r>
      <w:r w:rsidR="00296A54" w:rsidRPr="00FE087A">
        <w:rPr>
          <w:szCs w:val="24"/>
          <w:lang w:val="bg-BG"/>
        </w:rPr>
        <w:t xml:space="preserve"> </w:t>
      </w:r>
      <w:r w:rsidR="00652421" w:rsidRPr="00FE087A">
        <w:rPr>
          <w:szCs w:val="24"/>
          <w:lang w:val="bg-BG"/>
        </w:rPr>
        <w:t xml:space="preserve">При спазване на разпоредбата на </w:t>
      </w:r>
      <w:r w:rsidR="00166ACD" w:rsidRPr="00FE087A">
        <w:rPr>
          <w:szCs w:val="24"/>
          <w:lang w:val="bg-BG"/>
        </w:rPr>
        <w:t>чл.</w:t>
      </w:r>
      <w:r w:rsidR="00652421" w:rsidRPr="00FE087A">
        <w:rPr>
          <w:szCs w:val="24"/>
          <w:lang w:val="bg-BG"/>
        </w:rPr>
        <w:t xml:space="preserve"> 1</w:t>
      </w:r>
      <w:r w:rsidR="00166ACD" w:rsidRPr="00FE087A">
        <w:rPr>
          <w:szCs w:val="24"/>
          <w:lang w:val="bg-BG"/>
        </w:rPr>
        <w:t>0</w:t>
      </w:r>
      <w:r w:rsidR="007439F6" w:rsidRPr="00FE087A">
        <w:rPr>
          <w:szCs w:val="24"/>
          <w:lang w:val="bg-BG"/>
        </w:rPr>
        <w:t>.6.</w:t>
      </w:r>
      <w:r w:rsidR="00652421" w:rsidRPr="00FE087A">
        <w:rPr>
          <w:szCs w:val="24"/>
          <w:lang w:val="bg-BG"/>
        </w:rPr>
        <w:t xml:space="preserve">, </w:t>
      </w:r>
      <w:r w:rsidR="007B5D19" w:rsidRPr="00FE087A">
        <w:rPr>
          <w:szCs w:val="24"/>
          <w:lang w:val="bg-BG"/>
        </w:rPr>
        <w:t xml:space="preserve">МЗХ, </w:t>
      </w:r>
      <w:r w:rsidR="00905144" w:rsidRPr="00FE087A">
        <w:rPr>
          <w:szCs w:val="24"/>
          <w:lang w:val="bg-BG"/>
        </w:rPr>
        <w:t>ДФЗ</w:t>
      </w:r>
      <w:r w:rsidR="00652421" w:rsidRPr="00FE087A">
        <w:rPr>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FE087A">
        <w:rPr>
          <w:szCs w:val="24"/>
          <w:lang w:val="bg-BG"/>
        </w:rPr>
        <w:t>а</w:t>
      </w:r>
      <w:r w:rsidR="00652421" w:rsidRPr="00FE087A">
        <w:rPr>
          <w:szCs w:val="24"/>
          <w:lang w:val="bg-BG"/>
        </w:rPr>
        <w:t xml:space="preserve"> по чл. </w:t>
      </w:r>
      <w:r w:rsidR="009130A2" w:rsidRPr="00FE087A">
        <w:rPr>
          <w:szCs w:val="24"/>
          <w:lang w:val="bg-BG"/>
        </w:rPr>
        <w:t>9</w:t>
      </w:r>
      <w:r w:rsidR="00652421" w:rsidRPr="00FE087A">
        <w:rPr>
          <w:szCs w:val="24"/>
          <w:lang w:val="bg-BG"/>
        </w:rPr>
        <w:t>.</w:t>
      </w:r>
      <w:r w:rsidR="00011D1C" w:rsidRPr="00FE087A">
        <w:rPr>
          <w:szCs w:val="24"/>
          <w:lang w:val="bg-BG"/>
        </w:rPr>
        <w:t>7</w:t>
      </w:r>
      <w:r w:rsidR="00652421" w:rsidRPr="00FE087A">
        <w:rPr>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652421" w:rsidRPr="00FE087A" w:rsidRDefault="00786043" w:rsidP="003A1C2C">
      <w:pPr>
        <w:spacing w:after="120" w:line="276" w:lineRule="auto"/>
        <w:rPr>
          <w:szCs w:val="24"/>
          <w:lang w:val="bg-BG"/>
        </w:rPr>
      </w:pPr>
      <w:r w:rsidRPr="00FE087A">
        <w:rPr>
          <w:b/>
          <w:bCs/>
          <w:szCs w:val="24"/>
          <w:lang w:val="bg-BG"/>
        </w:rPr>
        <w:t>1</w:t>
      </w:r>
      <w:r w:rsidR="00A24ED4" w:rsidRPr="00FE087A">
        <w:rPr>
          <w:b/>
          <w:bCs/>
          <w:szCs w:val="24"/>
          <w:lang w:val="bg-BG"/>
        </w:rPr>
        <w:t>5</w:t>
      </w:r>
      <w:r w:rsidR="00652421" w:rsidRPr="00FE087A">
        <w:rPr>
          <w:b/>
          <w:bCs/>
          <w:szCs w:val="24"/>
          <w:lang w:val="bg-BG"/>
        </w:rPr>
        <w:t>.</w:t>
      </w:r>
      <w:r w:rsidR="000C2FBF" w:rsidRPr="00FE087A">
        <w:rPr>
          <w:b/>
          <w:bCs/>
          <w:szCs w:val="24"/>
          <w:lang w:val="bg-BG"/>
        </w:rPr>
        <w:t>2</w:t>
      </w:r>
      <w:r w:rsidR="00652421" w:rsidRPr="00FE087A">
        <w:rPr>
          <w:b/>
          <w:bCs/>
          <w:szCs w:val="24"/>
          <w:lang w:val="bg-BG"/>
        </w:rPr>
        <w:t>.</w:t>
      </w:r>
      <w:r w:rsidR="00652421" w:rsidRPr="00FE087A">
        <w:rPr>
          <w:szCs w:val="24"/>
          <w:lang w:val="bg-BG"/>
        </w:rPr>
        <w:t xml:space="preserve"> При реализиране на своите правомощия</w:t>
      </w:r>
      <w:r w:rsidR="007B5D19" w:rsidRPr="00FE087A">
        <w:rPr>
          <w:szCs w:val="24"/>
          <w:lang w:val="bg-BG"/>
        </w:rPr>
        <w:t>, МЗХ,</w:t>
      </w:r>
      <w:r w:rsidR="00652421" w:rsidRPr="00FE087A">
        <w:rPr>
          <w:szCs w:val="24"/>
          <w:lang w:val="bg-BG"/>
        </w:rPr>
        <w:t xml:space="preserve"> </w:t>
      </w:r>
      <w:r w:rsidR="00905144" w:rsidRPr="00FE087A">
        <w:rPr>
          <w:color w:val="000000"/>
          <w:szCs w:val="24"/>
          <w:lang w:val="bg-BG"/>
        </w:rPr>
        <w:t>ДФЗ</w:t>
      </w:r>
      <w:r w:rsidR="00652421" w:rsidRPr="00FE087A">
        <w:rPr>
          <w:color w:val="000000"/>
          <w:szCs w:val="24"/>
          <w:lang w:val="bg-BG"/>
        </w:rPr>
        <w:t xml:space="preserve">, </w:t>
      </w:r>
      <w:r w:rsidR="00652421" w:rsidRPr="00FE087A">
        <w:rPr>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rsidR="00296A54" w:rsidRPr="00FE087A" w:rsidRDefault="00296A54" w:rsidP="003A1C2C">
      <w:pPr>
        <w:pStyle w:val="Heading1"/>
        <w:spacing w:before="0" w:after="120" w:line="276" w:lineRule="auto"/>
        <w:rPr>
          <w:szCs w:val="24"/>
          <w:lang w:val="bg-BG"/>
        </w:rPr>
      </w:pPr>
    </w:p>
    <w:p w:rsidR="00652421" w:rsidRPr="00FE087A" w:rsidRDefault="00652421" w:rsidP="003A1C2C">
      <w:pPr>
        <w:pStyle w:val="Heading1"/>
        <w:spacing w:before="0" w:after="120" w:line="276" w:lineRule="auto"/>
        <w:rPr>
          <w:smallCaps/>
          <w:szCs w:val="24"/>
          <w:lang w:val="bg-BG"/>
        </w:rPr>
      </w:pPr>
      <w:bookmarkStart w:id="45" w:name="_Toc110605534"/>
      <w:r w:rsidRPr="00FE087A">
        <w:rPr>
          <w:szCs w:val="24"/>
          <w:lang w:val="bg-BG"/>
        </w:rPr>
        <w:t xml:space="preserve">Член </w:t>
      </w:r>
      <w:r w:rsidR="009130A2" w:rsidRPr="00FE087A">
        <w:rPr>
          <w:szCs w:val="24"/>
          <w:lang w:val="bg-BG"/>
        </w:rPr>
        <w:t>1</w:t>
      </w:r>
      <w:r w:rsidR="00A24ED4" w:rsidRPr="00FE087A">
        <w:rPr>
          <w:szCs w:val="24"/>
          <w:lang w:val="bg-BG"/>
        </w:rPr>
        <w:t>6</w:t>
      </w:r>
      <w:r w:rsidR="009130A2" w:rsidRPr="00FE087A">
        <w:rPr>
          <w:szCs w:val="24"/>
          <w:lang w:val="bg-BG"/>
        </w:rPr>
        <w:t>.</w:t>
      </w:r>
      <w:r w:rsidRPr="00FE087A">
        <w:rPr>
          <w:szCs w:val="24"/>
          <w:lang w:val="bg-BG"/>
        </w:rPr>
        <w:t xml:space="preserve"> Информация, комуникация и публичност</w:t>
      </w:r>
      <w:bookmarkEnd w:id="45"/>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652421" w:rsidRPr="00FE087A">
        <w:rPr>
          <w:b/>
          <w:bCs/>
          <w:szCs w:val="24"/>
          <w:lang w:val="bg-BG"/>
        </w:rPr>
        <w:t>.1</w:t>
      </w:r>
      <w:r w:rsidR="00296A54" w:rsidRPr="00FE087A">
        <w:rPr>
          <w:b/>
          <w:bCs/>
          <w:szCs w:val="24"/>
          <w:lang w:val="bg-BG"/>
        </w:rPr>
        <w:t>.</w:t>
      </w:r>
      <w:r w:rsidR="00296A54" w:rsidRPr="00FE087A">
        <w:rPr>
          <w:szCs w:val="24"/>
          <w:lang w:val="bg-BG"/>
        </w:rPr>
        <w:t xml:space="preserve"> </w:t>
      </w:r>
      <w:r w:rsidR="00652421" w:rsidRPr="00FE087A">
        <w:rPr>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652421" w:rsidRPr="00FE087A">
        <w:rPr>
          <w:b/>
          <w:bCs/>
          <w:szCs w:val="24"/>
          <w:lang w:val="bg-BG"/>
        </w:rPr>
        <w:t>.2</w:t>
      </w:r>
      <w:r w:rsidR="00296A54" w:rsidRPr="00FE087A">
        <w:rPr>
          <w:b/>
          <w:bCs/>
          <w:szCs w:val="24"/>
          <w:lang w:val="bg-BG"/>
        </w:rPr>
        <w:t>.</w:t>
      </w:r>
      <w:r w:rsidR="00296A54" w:rsidRPr="00FE087A">
        <w:rPr>
          <w:szCs w:val="24"/>
          <w:lang w:val="bg-BG"/>
        </w:rPr>
        <w:t xml:space="preserve"> </w:t>
      </w:r>
      <w:r w:rsidR="00652421" w:rsidRPr="00FE087A">
        <w:rPr>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FE087A">
        <w:rPr>
          <w:szCs w:val="24"/>
          <w:lang w:val="bg-BG"/>
        </w:rPr>
        <w:t>Следващо</w:t>
      </w:r>
      <w:r w:rsidR="007D73FB">
        <w:rPr>
          <w:szCs w:val="24"/>
        </w:rPr>
        <w:t xml:space="preserve"> </w:t>
      </w:r>
      <w:r w:rsidR="00D4432D" w:rsidRPr="00FE087A">
        <w:rPr>
          <w:szCs w:val="24"/>
          <w:lang w:val="bg-BG"/>
        </w:rPr>
        <w:t>Поколение</w:t>
      </w:r>
      <w:r w:rsidR="007D73FB">
        <w:rPr>
          <w:szCs w:val="24"/>
        </w:rPr>
        <w:t xml:space="preserve"> </w:t>
      </w:r>
      <w:r w:rsidR="00D4432D" w:rsidRPr="00FE087A">
        <w:rPr>
          <w:szCs w:val="24"/>
          <w:lang w:val="bg-BG"/>
        </w:rPr>
        <w:t>ЕС</w:t>
      </w:r>
      <w:r w:rsidR="00652421" w:rsidRPr="00FE087A">
        <w:rPr>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A75143" w:rsidRPr="00FE087A">
        <w:rPr>
          <w:b/>
          <w:bCs/>
          <w:szCs w:val="24"/>
          <w:lang w:val="bg-BG"/>
        </w:rPr>
        <w:t>.3</w:t>
      </w:r>
      <w:r w:rsidR="00296A54" w:rsidRPr="00FE087A">
        <w:rPr>
          <w:b/>
          <w:bCs/>
          <w:szCs w:val="24"/>
          <w:lang w:val="bg-BG"/>
        </w:rPr>
        <w:t>.</w:t>
      </w:r>
      <w:r w:rsidR="00296A54" w:rsidRPr="00FE087A">
        <w:rPr>
          <w:szCs w:val="24"/>
          <w:lang w:val="bg-BG"/>
        </w:rPr>
        <w:t xml:space="preserve"> </w:t>
      </w:r>
      <w:r w:rsidR="00A75143" w:rsidRPr="00FE087A">
        <w:rPr>
          <w:szCs w:val="24"/>
          <w:lang w:val="bg-BG"/>
        </w:rPr>
        <w:t>Всяка публикация на к</w:t>
      </w:r>
      <w:r w:rsidR="00652421" w:rsidRPr="00FE087A">
        <w:rPr>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rsidR="00652421" w:rsidRPr="00FE087A" w:rsidRDefault="00652421" w:rsidP="003A1C2C">
      <w:pPr>
        <w:spacing w:after="120" w:line="276" w:lineRule="auto"/>
        <w:rPr>
          <w:szCs w:val="24"/>
          <w:lang w:val="bg-BG"/>
        </w:rPr>
      </w:pPr>
      <w:r w:rsidRPr="00FE087A">
        <w:rPr>
          <w:i/>
          <w:szCs w:val="24"/>
          <w:lang w:val="bg-BG"/>
        </w:rPr>
        <w:t>“</w:t>
      </w:r>
      <w:r w:rsidRPr="00FE087A">
        <w:rPr>
          <w:i/>
          <w:iCs/>
          <w:szCs w:val="24"/>
          <w:lang w:val="bg-BG"/>
        </w:rPr>
        <w:t xml:space="preserve">Този </w:t>
      </w:r>
      <w:r w:rsidR="00843E6C" w:rsidRPr="00FE087A">
        <w:rPr>
          <w:i/>
          <w:iCs/>
          <w:szCs w:val="24"/>
          <w:lang w:val="bg-BG"/>
        </w:rPr>
        <w:t>&lt;</w:t>
      </w:r>
      <w:r w:rsidRPr="00FE087A">
        <w:rPr>
          <w:i/>
          <w:iCs/>
          <w:szCs w:val="24"/>
          <w:lang w:val="bg-BG"/>
        </w:rPr>
        <w:t>документ</w:t>
      </w:r>
      <w:r w:rsidR="00843E6C" w:rsidRPr="00FE087A">
        <w:rPr>
          <w:i/>
          <w:iCs/>
          <w:szCs w:val="24"/>
          <w:lang w:val="bg-BG"/>
        </w:rPr>
        <w:t>/</w:t>
      </w:r>
      <w:r w:rsidR="00F10F70" w:rsidRPr="00FE087A">
        <w:rPr>
          <w:i/>
          <w:iCs/>
          <w:szCs w:val="24"/>
          <w:lang w:val="bg-BG"/>
        </w:rPr>
        <w:t>публикация&gt;</w:t>
      </w:r>
      <w:r w:rsidRPr="00FE087A">
        <w:rPr>
          <w:i/>
          <w:iCs/>
          <w:szCs w:val="24"/>
          <w:lang w:val="bg-BG"/>
        </w:rPr>
        <w:t xml:space="preserve"> е създаден с финансовата подкрепа на </w:t>
      </w:r>
      <w:r w:rsidRPr="00FE087A">
        <w:rPr>
          <w:b/>
          <w:bCs/>
          <w:i/>
          <w:iCs/>
          <w:szCs w:val="24"/>
          <w:lang w:val="bg-BG"/>
        </w:rPr>
        <w:t xml:space="preserve">Европейския съюз – </w:t>
      </w:r>
      <w:r w:rsidR="00710C8A" w:rsidRPr="00FE087A">
        <w:rPr>
          <w:b/>
          <w:bCs/>
          <w:i/>
          <w:iCs/>
          <w:szCs w:val="24"/>
          <w:lang w:val="bg-BG"/>
        </w:rPr>
        <w:t>Следващо</w:t>
      </w:r>
      <w:r w:rsidR="007D73FB">
        <w:rPr>
          <w:b/>
          <w:bCs/>
          <w:i/>
          <w:iCs/>
          <w:szCs w:val="24"/>
        </w:rPr>
        <w:t xml:space="preserve"> </w:t>
      </w:r>
      <w:r w:rsidR="00710C8A" w:rsidRPr="00FE087A">
        <w:rPr>
          <w:b/>
          <w:bCs/>
          <w:i/>
          <w:iCs/>
          <w:szCs w:val="24"/>
          <w:lang w:val="bg-BG"/>
        </w:rPr>
        <w:t>Поколение</w:t>
      </w:r>
      <w:r w:rsidR="007D73FB">
        <w:rPr>
          <w:b/>
          <w:bCs/>
          <w:i/>
          <w:iCs/>
          <w:szCs w:val="24"/>
        </w:rPr>
        <w:t xml:space="preserve"> </w:t>
      </w:r>
      <w:r w:rsidR="00710C8A" w:rsidRPr="00FE087A">
        <w:rPr>
          <w:b/>
          <w:bCs/>
          <w:i/>
          <w:iCs/>
          <w:szCs w:val="24"/>
          <w:lang w:val="bg-BG"/>
        </w:rPr>
        <w:t>ЕС</w:t>
      </w:r>
      <w:r w:rsidRPr="00FE087A">
        <w:rPr>
          <w:i/>
          <w:iCs/>
          <w:szCs w:val="24"/>
          <w:lang w:val="bg-BG"/>
        </w:rPr>
        <w:t>. Цялата отговорност за съдържанието на документа се носи от</w:t>
      </w:r>
      <w:r w:rsidRPr="00FE087A">
        <w:rPr>
          <w:i/>
          <w:szCs w:val="24"/>
          <w:lang w:val="bg-BG"/>
        </w:rPr>
        <w:t xml:space="preserve"> &lt;наименование на крайния получател&gt; </w:t>
      </w:r>
      <w:r w:rsidRPr="00FE087A">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7B5D19" w:rsidRPr="00FE087A">
        <w:rPr>
          <w:i/>
          <w:iCs/>
          <w:szCs w:val="24"/>
          <w:lang w:val="bg-BG"/>
        </w:rPr>
        <w:t>Държавен фонд „Земеделие“</w:t>
      </w:r>
      <w:r w:rsidRPr="00FE087A">
        <w:rPr>
          <w:i/>
          <w:iCs/>
          <w:szCs w:val="24"/>
          <w:lang w:val="bg-BG"/>
        </w:rPr>
        <w:t>.“</w:t>
      </w:r>
    </w:p>
    <w:p w:rsidR="00652421"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6</w:t>
      </w:r>
      <w:r w:rsidR="00652421" w:rsidRPr="00FE087A">
        <w:rPr>
          <w:b/>
          <w:bCs/>
          <w:szCs w:val="24"/>
          <w:lang w:val="bg-BG"/>
        </w:rPr>
        <w:t>.4.</w:t>
      </w:r>
      <w:r w:rsidR="00652421" w:rsidRPr="00FE087A">
        <w:rPr>
          <w:szCs w:val="24"/>
          <w:lang w:val="bg-BG"/>
        </w:rPr>
        <w:t xml:space="preserve"> Крайният получател упълномощава </w:t>
      </w:r>
      <w:r w:rsidR="007B5D19" w:rsidRPr="00FE087A">
        <w:rPr>
          <w:szCs w:val="24"/>
          <w:lang w:val="bg-BG"/>
        </w:rPr>
        <w:t>ДФЗ</w:t>
      </w:r>
      <w:r w:rsidR="00652421" w:rsidRPr="00FE087A">
        <w:rPr>
          <w:szCs w:val="24"/>
          <w:lang w:val="bg-BG"/>
        </w:rPr>
        <w:t xml:space="preserve">, </w:t>
      </w:r>
      <w:r w:rsidR="00652421" w:rsidRPr="00FE087A">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FE087A">
        <w:rPr>
          <w:snapToGrid w:val="0"/>
          <w:szCs w:val="24"/>
          <w:lang w:val="bg-BG" w:eastAsia="en-US"/>
        </w:rPr>
        <w:t xml:space="preserve">и </w:t>
      </w:r>
      <w:r w:rsidR="00A75143" w:rsidRPr="00FE087A">
        <w:rPr>
          <w:snapToGrid w:val="0"/>
          <w:szCs w:val="24"/>
          <w:lang w:val="bg-BG" w:eastAsia="en-US"/>
        </w:rPr>
        <w:t xml:space="preserve">упълномощените от тях </w:t>
      </w:r>
      <w:r w:rsidR="00652421" w:rsidRPr="00FE087A">
        <w:rPr>
          <w:snapToGrid w:val="0"/>
          <w:szCs w:val="24"/>
          <w:lang w:val="bg-BG" w:eastAsia="en-US"/>
        </w:rPr>
        <w:t>външни одитори</w:t>
      </w:r>
      <w:r w:rsidR="00652421" w:rsidRPr="00FE087A">
        <w:rPr>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rsidR="00296A54" w:rsidRPr="00FE087A" w:rsidRDefault="00296A54" w:rsidP="003A1C2C">
      <w:pPr>
        <w:pStyle w:val="Heading1"/>
        <w:spacing w:before="0" w:after="120" w:line="276" w:lineRule="auto"/>
        <w:rPr>
          <w:szCs w:val="24"/>
          <w:lang w:val="bg-BG"/>
        </w:rPr>
      </w:pPr>
    </w:p>
    <w:p w:rsidR="00FD0F40" w:rsidRPr="00FE087A" w:rsidRDefault="00EB21D9" w:rsidP="003A1C2C">
      <w:pPr>
        <w:pStyle w:val="Heading1"/>
        <w:spacing w:before="0" w:after="120" w:line="276" w:lineRule="auto"/>
        <w:rPr>
          <w:smallCaps/>
          <w:szCs w:val="24"/>
          <w:lang w:val="bg-BG"/>
        </w:rPr>
      </w:pPr>
      <w:bookmarkStart w:id="46" w:name="_Toc110605535"/>
      <w:r w:rsidRPr="00FE087A">
        <w:rPr>
          <w:szCs w:val="24"/>
          <w:lang w:val="bg-BG"/>
        </w:rPr>
        <w:t>Член</w:t>
      </w:r>
      <w:r w:rsidR="00FD0F40" w:rsidRPr="00FE087A">
        <w:rPr>
          <w:szCs w:val="24"/>
          <w:lang w:val="bg-BG"/>
        </w:rPr>
        <w:t xml:space="preserve"> </w:t>
      </w:r>
      <w:r w:rsidR="009130A2" w:rsidRPr="00FE087A">
        <w:rPr>
          <w:szCs w:val="24"/>
          <w:lang w:val="bg-BG"/>
        </w:rPr>
        <w:t>1</w:t>
      </w:r>
      <w:r w:rsidR="00A24ED4" w:rsidRPr="00FE087A">
        <w:rPr>
          <w:szCs w:val="24"/>
          <w:lang w:val="bg-BG"/>
        </w:rPr>
        <w:t>7.</w:t>
      </w:r>
      <w:r w:rsidR="00FD0F40" w:rsidRPr="00FE087A">
        <w:rPr>
          <w:szCs w:val="24"/>
          <w:lang w:val="bg-BG"/>
        </w:rPr>
        <w:t xml:space="preserve"> </w:t>
      </w:r>
      <w:bookmarkEnd w:id="40"/>
      <w:bookmarkEnd w:id="41"/>
      <w:r w:rsidR="003B3A34" w:rsidRPr="00FE087A">
        <w:rPr>
          <w:szCs w:val="24"/>
          <w:lang w:val="bg-BG"/>
        </w:rPr>
        <w:t xml:space="preserve">Изменение на </w:t>
      </w:r>
      <w:r w:rsidRPr="00FE087A">
        <w:rPr>
          <w:szCs w:val="24"/>
          <w:lang w:val="bg-BG"/>
        </w:rPr>
        <w:t>договора</w:t>
      </w:r>
      <w:bookmarkEnd w:id="42"/>
      <w:bookmarkEnd w:id="43"/>
      <w:bookmarkEnd w:id="46"/>
    </w:p>
    <w:p w:rsidR="00036CB4"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AC5452" w:rsidRPr="00FE087A">
        <w:rPr>
          <w:b/>
          <w:bCs/>
          <w:szCs w:val="24"/>
          <w:lang w:val="bg-BG"/>
        </w:rPr>
        <w:t>.1</w:t>
      </w:r>
      <w:r w:rsidR="00296A54" w:rsidRPr="00FE087A">
        <w:rPr>
          <w:b/>
          <w:bCs/>
          <w:szCs w:val="24"/>
          <w:lang w:val="bg-BG"/>
        </w:rPr>
        <w:t>.</w:t>
      </w:r>
      <w:r w:rsidR="00296A54" w:rsidRPr="00FE087A">
        <w:rPr>
          <w:szCs w:val="24"/>
          <w:lang w:val="bg-BG"/>
        </w:rPr>
        <w:t xml:space="preserve"> </w:t>
      </w:r>
      <w:r w:rsidR="00036CB4" w:rsidRPr="00FE087A">
        <w:rPr>
          <w:szCs w:val="24"/>
          <w:lang w:val="bg-BG"/>
        </w:rPr>
        <w:t>Договорът за финансиране, включително одобрената инвестиция, може да бъде изменян и/или допълван в следните случаи:</w:t>
      </w:r>
    </w:p>
    <w:p w:rsidR="00036CB4"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036CB4" w:rsidRPr="00FE087A">
        <w:rPr>
          <w:szCs w:val="24"/>
          <w:lang w:val="bg-BG"/>
        </w:rPr>
        <w:t>.1.1</w:t>
      </w:r>
      <w:r w:rsidR="00296A54" w:rsidRPr="00FE087A">
        <w:rPr>
          <w:szCs w:val="24"/>
          <w:lang w:val="bg-BG"/>
        </w:rPr>
        <w:t>.</w:t>
      </w:r>
      <w:r w:rsidR="00036CB4" w:rsidRPr="00FE087A">
        <w:rPr>
          <w:szCs w:val="24"/>
          <w:lang w:val="bg-BG"/>
        </w:rPr>
        <w:t xml:space="preserve"> по инициатива на </w:t>
      </w:r>
      <w:r w:rsidR="00905144" w:rsidRPr="00FE087A">
        <w:rPr>
          <w:szCs w:val="24"/>
          <w:lang w:val="bg-BG"/>
        </w:rPr>
        <w:t xml:space="preserve">ДФЗ </w:t>
      </w:r>
      <w:r w:rsidR="00036CB4" w:rsidRPr="00FE087A">
        <w:rPr>
          <w:szCs w:val="24"/>
          <w:lang w:val="bg-BG"/>
        </w:rPr>
        <w:t xml:space="preserve">или на крайния получател, когато това се основава на свързани с процедурата </w:t>
      </w:r>
      <w:r w:rsidR="00A75143" w:rsidRPr="00FE087A">
        <w:rPr>
          <w:szCs w:val="24"/>
          <w:lang w:val="bg-BG"/>
        </w:rPr>
        <w:t xml:space="preserve">за предоставяне на средства по МВУ </w:t>
      </w:r>
      <w:r w:rsidR="00036CB4" w:rsidRPr="00FE087A">
        <w:rPr>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FE087A">
        <w:rPr>
          <w:szCs w:val="24"/>
          <w:lang w:val="bg-BG"/>
        </w:rPr>
        <w:t>МВУ, ПВУ</w:t>
      </w:r>
      <w:r w:rsidR="00036CB4" w:rsidRPr="00FE087A">
        <w:rPr>
          <w:szCs w:val="24"/>
          <w:lang w:val="bg-BG"/>
        </w:rPr>
        <w:t xml:space="preserve"> или друг стратегически документ, или при </w:t>
      </w:r>
      <w:r w:rsidR="00A75143" w:rsidRPr="00FE087A">
        <w:rPr>
          <w:szCs w:val="24"/>
          <w:lang w:val="bg-BG"/>
        </w:rPr>
        <w:t xml:space="preserve">тяхното </w:t>
      </w:r>
      <w:r w:rsidR="00036CB4" w:rsidRPr="00FE087A">
        <w:rPr>
          <w:szCs w:val="24"/>
          <w:lang w:val="bg-BG"/>
        </w:rPr>
        <w:t>изменение;</w:t>
      </w:r>
    </w:p>
    <w:p w:rsidR="00036CB4"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036CB4" w:rsidRPr="00FE087A">
        <w:rPr>
          <w:szCs w:val="24"/>
          <w:lang w:val="bg-BG"/>
        </w:rPr>
        <w:t>.1.2</w:t>
      </w:r>
      <w:r w:rsidR="00296A54" w:rsidRPr="00FE087A">
        <w:rPr>
          <w:szCs w:val="24"/>
          <w:lang w:val="bg-BG"/>
        </w:rPr>
        <w:t>.</w:t>
      </w:r>
      <w:r w:rsidR="00036CB4" w:rsidRPr="00FE087A">
        <w:rPr>
          <w:szCs w:val="24"/>
          <w:lang w:val="bg-BG"/>
        </w:rPr>
        <w:tab/>
        <w:t xml:space="preserve">по мотивирано искане на крайния получател извън случаите по т. </w:t>
      </w:r>
      <w:r w:rsidRPr="00FE087A">
        <w:rPr>
          <w:szCs w:val="24"/>
          <w:lang w:val="bg-BG"/>
        </w:rPr>
        <w:t>1</w:t>
      </w:r>
      <w:r w:rsidR="00A24ED4" w:rsidRPr="00FE087A">
        <w:rPr>
          <w:szCs w:val="24"/>
          <w:lang w:val="bg-BG"/>
        </w:rPr>
        <w:t>7</w:t>
      </w:r>
      <w:r w:rsidRPr="00FE087A">
        <w:rPr>
          <w:szCs w:val="24"/>
          <w:lang w:val="bg-BG"/>
        </w:rPr>
        <w:t>.1.</w:t>
      </w:r>
      <w:r w:rsidR="00036CB4" w:rsidRPr="00FE087A">
        <w:rPr>
          <w:szCs w:val="24"/>
          <w:lang w:val="bg-BG"/>
        </w:rPr>
        <w:t>1, което</w:t>
      </w:r>
      <w:r w:rsidR="00616E69" w:rsidRPr="00FE087A">
        <w:rPr>
          <w:szCs w:val="24"/>
          <w:lang w:val="bg-BG"/>
        </w:rPr>
        <w:t xml:space="preserve"> отговоря на всяко от следните изисквания</w:t>
      </w:r>
      <w:r w:rsidR="00036CB4" w:rsidRPr="00FE087A">
        <w:rPr>
          <w:szCs w:val="24"/>
          <w:lang w:val="bg-BG"/>
        </w:rPr>
        <w:t>:</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t>не засяга основната ц</w:t>
      </w:r>
      <w:r w:rsidR="00AD1A4A" w:rsidRPr="00FE087A">
        <w:rPr>
          <w:szCs w:val="24"/>
          <w:lang w:val="bg-BG"/>
        </w:rPr>
        <w:t xml:space="preserve">ел на одобреното предложение </w:t>
      </w:r>
      <w:r w:rsidR="00F851B2" w:rsidRPr="00FE087A">
        <w:rPr>
          <w:szCs w:val="24"/>
          <w:lang w:val="bg-BG"/>
        </w:rPr>
        <w:t xml:space="preserve">за изпълнение на инвестицията по ПВУ </w:t>
      </w:r>
      <w:r w:rsidR="00AD1A4A" w:rsidRPr="00FE087A">
        <w:rPr>
          <w:szCs w:val="24"/>
          <w:lang w:val="bg-BG"/>
        </w:rPr>
        <w:t>и</w:t>
      </w:r>
      <w:r w:rsidRPr="00FE087A">
        <w:rPr>
          <w:szCs w:val="24"/>
          <w:lang w:val="bg-BG"/>
        </w:rPr>
        <w:t xml:space="preserve"> не променя предназначението на подпомаганите активи;</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lastRenderedPageBreak/>
        <w:t xml:space="preserve">не води до несъответствие с целите, дейностите, изискванията, посочени в условията </w:t>
      </w:r>
      <w:r w:rsidR="00AD1A4A" w:rsidRPr="00FE087A">
        <w:rPr>
          <w:szCs w:val="24"/>
          <w:lang w:val="bg-BG"/>
        </w:rPr>
        <w:t>за кандидатстване и изпълнение по процедурата з</w:t>
      </w:r>
      <w:r w:rsidR="006C2DA7" w:rsidRPr="00FE087A">
        <w:rPr>
          <w:szCs w:val="24"/>
          <w:lang w:val="bg-BG"/>
        </w:rPr>
        <w:t>а</w:t>
      </w:r>
      <w:r w:rsidR="00AD1A4A" w:rsidRPr="00FE087A">
        <w:rPr>
          <w:szCs w:val="24"/>
          <w:lang w:val="bg-BG"/>
        </w:rPr>
        <w:t xml:space="preserve"> подбор</w:t>
      </w:r>
      <w:r w:rsidRPr="00FE087A">
        <w:rPr>
          <w:szCs w:val="24"/>
          <w:lang w:val="bg-BG"/>
        </w:rPr>
        <w:t>;</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bookmarkStart w:id="47" w:name="_Hlk109763807"/>
      <w:r w:rsidRPr="00FE087A">
        <w:rPr>
          <w:szCs w:val="24"/>
          <w:lang w:val="bg-BG"/>
        </w:rPr>
        <w:t xml:space="preserve">не би поставило под въпрос сключването на този договор, съответно условията, при които същият би бил сключен; </w:t>
      </w:r>
    </w:p>
    <w:p w:rsidR="00036CB4" w:rsidRPr="00FE087A" w:rsidRDefault="00036CB4"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t>не би било в противоречие с равнопоставеното третиране на кандидатите за финансиране от МВУ;</w:t>
      </w:r>
    </w:p>
    <w:p w:rsidR="007B5D19" w:rsidRPr="00FE087A" w:rsidRDefault="00AD1A4A" w:rsidP="003A1C2C">
      <w:pPr>
        <w:pStyle w:val="ListParagraph"/>
        <w:numPr>
          <w:ilvl w:val="0"/>
          <w:numId w:val="24"/>
        </w:numPr>
        <w:spacing w:after="120" w:line="276" w:lineRule="auto"/>
        <w:ind w:left="284" w:hanging="284"/>
        <w:contextualSpacing w:val="0"/>
        <w:rPr>
          <w:szCs w:val="24"/>
          <w:lang w:val="bg-BG"/>
        </w:rPr>
      </w:pPr>
      <w:r w:rsidRPr="00FE087A">
        <w:rPr>
          <w:szCs w:val="24"/>
          <w:lang w:val="bg-BG"/>
        </w:rPr>
        <w:t xml:space="preserve">не води до </w:t>
      </w:r>
      <w:r w:rsidR="00905144" w:rsidRPr="00FE087A">
        <w:rPr>
          <w:szCs w:val="24"/>
          <w:lang w:val="bg-BG"/>
        </w:rPr>
        <w:t>намаляване на броя на точките по критериите за оценка, по които ПИИ е бил оценен и одобрен за финансиране, под определения минимум точки за приема, за които е бил наличен разполагаем бюджет.</w:t>
      </w:r>
      <w:bookmarkEnd w:id="47"/>
    </w:p>
    <w:p w:rsidR="00437AC8" w:rsidRPr="00FE087A" w:rsidRDefault="009130A2" w:rsidP="003A1C2C">
      <w:pPr>
        <w:pStyle w:val="ListParagraph"/>
        <w:spacing w:after="120" w:line="276" w:lineRule="auto"/>
        <w:ind w:left="0"/>
        <w:contextualSpacing w:val="0"/>
        <w:rPr>
          <w:szCs w:val="24"/>
          <w:lang w:val="bg-BG"/>
        </w:rPr>
      </w:pPr>
      <w:r w:rsidRPr="00FE087A">
        <w:rPr>
          <w:b/>
          <w:bCs/>
          <w:szCs w:val="24"/>
          <w:lang w:val="bg-BG"/>
        </w:rPr>
        <w:t>1</w:t>
      </w:r>
      <w:r w:rsidR="00A24ED4" w:rsidRPr="00FE087A">
        <w:rPr>
          <w:b/>
          <w:bCs/>
          <w:szCs w:val="24"/>
          <w:lang w:val="bg-BG"/>
        </w:rPr>
        <w:t>7</w:t>
      </w:r>
      <w:r w:rsidR="00404AED" w:rsidRPr="00FE087A">
        <w:rPr>
          <w:b/>
          <w:bCs/>
          <w:szCs w:val="24"/>
          <w:lang w:val="bg-BG"/>
        </w:rPr>
        <w:t>.2.</w:t>
      </w:r>
      <w:r w:rsidR="00296A54" w:rsidRPr="00FE087A">
        <w:rPr>
          <w:szCs w:val="24"/>
          <w:lang w:val="bg-BG"/>
        </w:rPr>
        <w:t xml:space="preserve"> </w:t>
      </w:r>
      <w:r w:rsidR="00437AC8" w:rsidRPr="00FE087A">
        <w:rPr>
          <w:szCs w:val="24"/>
          <w:lang w:val="bg-BG"/>
        </w:rPr>
        <w:t xml:space="preserve">Когато не е възможно </w:t>
      </w:r>
      <w:r w:rsidR="00A75143" w:rsidRPr="00FE087A">
        <w:rPr>
          <w:szCs w:val="24"/>
          <w:lang w:val="bg-BG"/>
        </w:rPr>
        <w:t xml:space="preserve">договорът </w:t>
      </w:r>
      <w:r w:rsidR="00437AC8" w:rsidRPr="00FE087A">
        <w:rPr>
          <w:szCs w:val="24"/>
          <w:lang w:val="bg-BG"/>
        </w:rPr>
        <w:t xml:space="preserve">да бъде приведен в съответствие с промяната </w:t>
      </w:r>
      <w:r w:rsidR="00832D9E" w:rsidRPr="00FE087A">
        <w:rPr>
          <w:szCs w:val="24"/>
          <w:lang w:val="bg-BG"/>
        </w:rPr>
        <w:t xml:space="preserve">на националната или европейската нормативна или стратегическа рамка </w:t>
      </w:r>
      <w:r w:rsidR="00437AC8" w:rsidRPr="00FE087A">
        <w:rPr>
          <w:szCs w:val="24"/>
          <w:lang w:val="bg-BG"/>
        </w:rPr>
        <w:t xml:space="preserve">по чл. </w:t>
      </w:r>
      <w:r w:rsidRPr="00FE087A">
        <w:rPr>
          <w:szCs w:val="24"/>
          <w:lang w:val="bg-BG"/>
        </w:rPr>
        <w:t>1</w:t>
      </w:r>
      <w:r w:rsidR="00A24ED4" w:rsidRPr="00FE087A">
        <w:rPr>
          <w:szCs w:val="24"/>
          <w:lang w:val="bg-BG"/>
        </w:rPr>
        <w:t>7</w:t>
      </w:r>
      <w:r w:rsidR="00437AC8" w:rsidRPr="00FE087A">
        <w:rPr>
          <w:szCs w:val="24"/>
          <w:lang w:val="bg-BG"/>
        </w:rPr>
        <w:t xml:space="preserve">.1.1, както и при несъгласие на другата страна с </w:t>
      </w:r>
      <w:r w:rsidR="00832D9E" w:rsidRPr="00FE087A">
        <w:rPr>
          <w:szCs w:val="24"/>
          <w:lang w:val="bg-BG"/>
        </w:rPr>
        <w:t>произтичащото от тази промяна изменение в договора за финансиране</w:t>
      </w:r>
      <w:r w:rsidR="00437AC8" w:rsidRPr="00FE087A">
        <w:rPr>
          <w:szCs w:val="24"/>
          <w:lang w:val="bg-BG"/>
        </w:rPr>
        <w:t>, договорът може да бъде едностранно прекратен.</w:t>
      </w:r>
    </w:p>
    <w:p w:rsidR="00404AED"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437AC8" w:rsidRPr="00FE087A">
        <w:rPr>
          <w:b/>
          <w:bCs/>
          <w:szCs w:val="24"/>
          <w:lang w:val="bg-BG"/>
        </w:rPr>
        <w:t>.3</w:t>
      </w:r>
      <w:r w:rsidR="00296A54" w:rsidRPr="00FE087A">
        <w:rPr>
          <w:b/>
          <w:bCs/>
          <w:szCs w:val="24"/>
          <w:lang w:val="bg-BG"/>
        </w:rPr>
        <w:t>.</w:t>
      </w:r>
      <w:r w:rsidR="00296A54" w:rsidRPr="00FE087A">
        <w:rPr>
          <w:szCs w:val="24"/>
          <w:lang w:val="bg-BG"/>
        </w:rPr>
        <w:t xml:space="preserve"> </w:t>
      </w:r>
      <w:r w:rsidR="00404AED" w:rsidRPr="00FE087A">
        <w:rPr>
          <w:szCs w:val="24"/>
          <w:lang w:val="bg-BG"/>
        </w:rPr>
        <w:t xml:space="preserve">При изменение </w:t>
      </w:r>
      <w:r w:rsidR="00752931" w:rsidRPr="00FE087A">
        <w:rPr>
          <w:szCs w:val="24"/>
          <w:lang w:val="bg-BG"/>
        </w:rPr>
        <w:t xml:space="preserve">на договора </w:t>
      </w:r>
      <w:r w:rsidR="00404AED" w:rsidRPr="00FE087A">
        <w:rPr>
          <w:szCs w:val="24"/>
          <w:lang w:val="bg-BG"/>
        </w:rPr>
        <w:t xml:space="preserve">по инициатива на крайния получател, </w:t>
      </w:r>
      <w:r w:rsidR="00752931" w:rsidRPr="00FE087A">
        <w:rPr>
          <w:szCs w:val="24"/>
          <w:lang w:val="bg-BG"/>
        </w:rPr>
        <w:t>същият</w:t>
      </w:r>
      <w:r w:rsidR="00404AED" w:rsidRPr="00FE087A">
        <w:rPr>
          <w:szCs w:val="24"/>
          <w:lang w:val="bg-BG"/>
        </w:rPr>
        <w:t xml:space="preserve"> </w:t>
      </w:r>
      <w:r w:rsidR="00752931" w:rsidRPr="00FE087A">
        <w:rPr>
          <w:szCs w:val="24"/>
          <w:lang w:val="bg-BG"/>
        </w:rPr>
        <w:t>следва</w:t>
      </w:r>
      <w:r w:rsidR="00404AED" w:rsidRPr="00FE087A">
        <w:rPr>
          <w:szCs w:val="24"/>
          <w:lang w:val="bg-BG"/>
        </w:rPr>
        <w:t xml:space="preserve"> да представи </w:t>
      </w:r>
      <w:r w:rsidR="00752931" w:rsidRPr="00FE087A">
        <w:rPr>
          <w:szCs w:val="24"/>
          <w:lang w:val="bg-BG"/>
        </w:rPr>
        <w:t xml:space="preserve">на </w:t>
      </w:r>
      <w:r w:rsidR="00905144" w:rsidRPr="00FE087A">
        <w:rPr>
          <w:szCs w:val="24"/>
          <w:lang w:val="bg-BG"/>
        </w:rPr>
        <w:t xml:space="preserve">ДФЗ </w:t>
      </w:r>
      <w:r w:rsidR="00752931" w:rsidRPr="00FE087A">
        <w:rPr>
          <w:szCs w:val="24"/>
          <w:lang w:val="bg-BG"/>
        </w:rPr>
        <w:t>обосновано предложение</w:t>
      </w:r>
      <w:r w:rsidR="00404AED" w:rsidRPr="00FE087A">
        <w:rPr>
          <w:szCs w:val="24"/>
          <w:lang w:val="bg-BG"/>
        </w:rPr>
        <w:t xml:space="preserve"> за </w:t>
      </w:r>
      <w:r w:rsidR="00752931" w:rsidRPr="00FE087A">
        <w:rPr>
          <w:szCs w:val="24"/>
          <w:lang w:val="bg-BG"/>
        </w:rPr>
        <w:t>това.</w:t>
      </w:r>
      <w:r w:rsidR="00404AED" w:rsidRPr="00FE087A">
        <w:rPr>
          <w:szCs w:val="24"/>
          <w:lang w:val="bg-BG"/>
        </w:rPr>
        <w:t xml:space="preserve"> </w:t>
      </w:r>
      <w:r w:rsidR="00905144" w:rsidRPr="00FE087A">
        <w:rPr>
          <w:szCs w:val="24"/>
          <w:lang w:val="bg-BG"/>
        </w:rPr>
        <w:t xml:space="preserve">ДФЗ </w:t>
      </w:r>
      <w:r w:rsidR="00752931" w:rsidRPr="00FE087A">
        <w:rPr>
          <w:szCs w:val="24"/>
          <w:lang w:val="bg-BG"/>
        </w:rPr>
        <w:t xml:space="preserve">взема решение по предложението </w:t>
      </w:r>
      <w:r w:rsidR="00404AED" w:rsidRPr="00FE087A">
        <w:rPr>
          <w:szCs w:val="24"/>
          <w:lang w:val="bg-BG"/>
        </w:rPr>
        <w:t xml:space="preserve">в срок до </w:t>
      </w:r>
      <w:r w:rsidR="00905144" w:rsidRPr="00FE087A">
        <w:rPr>
          <w:szCs w:val="24"/>
          <w:lang w:val="bg-BG"/>
        </w:rPr>
        <w:t xml:space="preserve">един месец </w:t>
      </w:r>
      <w:r w:rsidR="00E90B00" w:rsidRPr="00FE087A">
        <w:rPr>
          <w:szCs w:val="24"/>
          <w:lang w:val="bg-BG"/>
        </w:rPr>
        <w:t xml:space="preserve"> </w:t>
      </w:r>
      <w:r w:rsidR="000F2E65" w:rsidRPr="00FE087A">
        <w:rPr>
          <w:szCs w:val="24"/>
          <w:lang w:val="bg-BG"/>
        </w:rPr>
        <w:t>от получаване</w:t>
      </w:r>
      <w:r w:rsidR="00E90B00" w:rsidRPr="00FE087A">
        <w:rPr>
          <w:szCs w:val="24"/>
          <w:lang w:val="bg-BG"/>
        </w:rPr>
        <w:t>то</w:t>
      </w:r>
      <w:r w:rsidR="000F2E65" w:rsidRPr="00FE087A">
        <w:rPr>
          <w:szCs w:val="24"/>
          <w:lang w:val="bg-BG"/>
        </w:rPr>
        <w:t xml:space="preserve"> </w:t>
      </w:r>
      <w:r w:rsidR="00752931" w:rsidRPr="00FE087A">
        <w:rPr>
          <w:szCs w:val="24"/>
          <w:lang w:val="bg-BG"/>
        </w:rPr>
        <w:t xml:space="preserve">му. </w:t>
      </w:r>
      <w:r w:rsidR="00905144" w:rsidRPr="00FE087A">
        <w:rPr>
          <w:szCs w:val="24"/>
          <w:lang w:val="bg-BG"/>
        </w:rPr>
        <w:t xml:space="preserve">ДФЗ </w:t>
      </w:r>
      <w:r w:rsidR="00752931" w:rsidRPr="00FE087A">
        <w:rPr>
          <w:szCs w:val="24"/>
          <w:lang w:val="bg-BG"/>
        </w:rPr>
        <w:t>може</w:t>
      </w:r>
      <w:r w:rsidR="00404AED" w:rsidRPr="00FE087A">
        <w:rPr>
          <w:szCs w:val="24"/>
          <w:lang w:val="bg-BG"/>
        </w:rPr>
        <w:t xml:space="preserve"> да откаже </w:t>
      </w:r>
      <w:r w:rsidR="00752931" w:rsidRPr="00FE087A">
        <w:rPr>
          <w:szCs w:val="24"/>
          <w:lang w:val="bg-BG"/>
        </w:rPr>
        <w:t>предложеното</w:t>
      </w:r>
      <w:r w:rsidR="00404AED" w:rsidRPr="00FE087A">
        <w:rPr>
          <w:szCs w:val="24"/>
          <w:lang w:val="bg-BG"/>
        </w:rPr>
        <w:t xml:space="preserve"> изменение на договора, както и да изисква допълнителни пояснения и документи, обосноваващи </w:t>
      </w:r>
      <w:r w:rsidR="001B09F9" w:rsidRPr="00FE087A">
        <w:rPr>
          <w:szCs w:val="24"/>
          <w:lang w:val="bg-BG"/>
        </w:rPr>
        <w:t>предлаганото</w:t>
      </w:r>
      <w:r w:rsidR="00404AED" w:rsidRPr="00FE087A">
        <w:rPr>
          <w:szCs w:val="24"/>
          <w:lang w:val="bg-BG"/>
        </w:rPr>
        <w:t xml:space="preserve"> изменение.</w:t>
      </w:r>
    </w:p>
    <w:p w:rsidR="00437AC8"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437AC8" w:rsidRPr="00FE087A">
        <w:rPr>
          <w:b/>
          <w:bCs/>
          <w:szCs w:val="24"/>
          <w:lang w:val="bg-BG"/>
        </w:rPr>
        <w:t>.4</w:t>
      </w:r>
      <w:r w:rsidR="00404AED" w:rsidRPr="00FE087A">
        <w:rPr>
          <w:b/>
          <w:bCs/>
          <w:szCs w:val="24"/>
          <w:lang w:val="bg-BG"/>
        </w:rPr>
        <w:t>.</w:t>
      </w:r>
      <w:r w:rsidR="00296A54" w:rsidRPr="00FE087A">
        <w:rPr>
          <w:szCs w:val="24"/>
          <w:lang w:val="bg-BG"/>
        </w:rPr>
        <w:t xml:space="preserve"> </w:t>
      </w:r>
      <w:r w:rsidR="00404AED" w:rsidRPr="00FE087A">
        <w:rPr>
          <w:szCs w:val="24"/>
          <w:lang w:val="bg-BG"/>
        </w:rPr>
        <w:t xml:space="preserve">Изменението на </w:t>
      </w:r>
      <w:r w:rsidR="00437AC8" w:rsidRPr="00FE087A">
        <w:rPr>
          <w:szCs w:val="24"/>
          <w:lang w:val="bg-BG"/>
        </w:rPr>
        <w:t xml:space="preserve">договора, </w:t>
      </w:r>
      <w:r w:rsidR="00404AED" w:rsidRPr="00FE087A">
        <w:rPr>
          <w:szCs w:val="24"/>
          <w:lang w:val="bg-BG"/>
        </w:rPr>
        <w:t xml:space="preserve">влиза в сила след </w:t>
      </w:r>
      <w:r w:rsidR="00437AC8" w:rsidRPr="00FE087A">
        <w:rPr>
          <w:szCs w:val="24"/>
          <w:lang w:val="bg-BG"/>
        </w:rPr>
        <w:t>сключване</w:t>
      </w:r>
      <w:r w:rsidR="00404AED" w:rsidRPr="00FE087A">
        <w:rPr>
          <w:szCs w:val="24"/>
          <w:lang w:val="bg-BG"/>
        </w:rPr>
        <w:t xml:space="preserve"> на допълнително споразумение между </w:t>
      </w:r>
      <w:r w:rsidR="007B5D19" w:rsidRPr="00FE087A">
        <w:rPr>
          <w:szCs w:val="24"/>
          <w:lang w:val="bg-BG"/>
        </w:rPr>
        <w:t xml:space="preserve">ДФЗ </w:t>
      </w:r>
      <w:r w:rsidR="00404AED" w:rsidRPr="00FE087A">
        <w:rPr>
          <w:szCs w:val="24"/>
          <w:lang w:val="bg-BG"/>
        </w:rPr>
        <w:t>и крайния получател</w:t>
      </w:r>
      <w:r w:rsidR="00437AC8" w:rsidRPr="00FE087A">
        <w:rPr>
          <w:szCs w:val="24"/>
          <w:lang w:val="bg-BG"/>
        </w:rPr>
        <w:t>.</w:t>
      </w:r>
    </w:p>
    <w:p w:rsidR="0058404F" w:rsidRPr="00FE087A" w:rsidRDefault="00B24382" w:rsidP="003A1C2C">
      <w:pPr>
        <w:spacing w:after="120" w:line="276" w:lineRule="auto"/>
        <w:rPr>
          <w:szCs w:val="24"/>
          <w:lang w:val="bg-BG"/>
        </w:rPr>
      </w:pPr>
      <w:bookmarkStart w:id="48" w:name="_Hlk109496685"/>
      <w:r w:rsidRPr="00FE087A">
        <w:rPr>
          <w:szCs w:val="24"/>
          <w:lang w:val="bg-BG"/>
        </w:rPr>
        <w:t>При</w:t>
      </w:r>
      <w:r w:rsidR="0058404F" w:rsidRPr="00FE087A">
        <w:rPr>
          <w:szCs w:val="24"/>
          <w:lang w:val="bg-BG"/>
        </w:rPr>
        <w:t xml:space="preserve"> </w:t>
      </w:r>
      <w:r w:rsidRPr="00FE087A">
        <w:rPr>
          <w:szCs w:val="24"/>
          <w:lang w:val="bg-BG"/>
        </w:rPr>
        <w:t xml:space="preserve">специфични </w:t>
      </w:r>
      <w:r w:rsidR="00DC42D5" w:rsidRPr="00FE087A">
        <w:rPr>
          <w:szCs w:val="24"/>
          <w:lang w:val="bg-BG"/>
        </w:rPr>
        <w:t xml:space="preserve">формални или </w:t>
      </w:r>
      <w:r w:rsidRPr="00FE087A">
        <w:rPr>
          <w:szCs w:val="24"/>
          <w:lang w:val="bg-BG"/>
        </w:rPr>
        <w:t>маловажни промени</w:t>
      </w:r>
      <w:r w:rsidR="0058404F" w:rsidRPr="00FE087A">
        <w:rPr>
          <w:szCs w:val="24"/>
          <w:lang w:val="bg-BG"/>
        </w:rPr>
        <w:t xml:space="preserve">, </w:t>
      </w:r>
      <w:r w:rsidR="00254F4A" w:rsidRPr="00FE087A">
        <w:rPr>
          <w:szCs w:val="24"/>
          <w:lang w:val="bg-BG"/>
        </w:rPr>
        <w:t xml:space="preserve">страните могат да постигнат съгласие за изменение на договора в рамките на </w:t>
      </w:r>
      <w:r w:rsidR="0058404F" w:rsidRPr="00FE087A">
        <w:rPr>
          <w:szCs w:val="24"/>
          <w:lang w:val="bg-BG"/>
        </w:rPr>
        <w:t xml:space="preserve">разменената между </w:t>
      </w:r>
      <w:r w:rsidR="00254F4A" w:rsidRPr="00FE087A">
        <w:rPr>
          <w:szCs w:val="24"/>
          <w:lang w:val="bg-BG"/>
        </w:rPr>
        <w:t>тях</w:t>
      </w:r>
      <w:r w:rsidR="0058404F" w:rsidRPr="00FE087A">
        <w:rPr>
          <w:szCs w:val="24"/>
          <w:lang w:val="bg-BG"/>
        </w:rPr>
        <w:t xml:space="preserve"> кореспонденция във връзка с изменението</w:t>
      </w:r>
      <w:r w:rsidR="000F2E65" w:rsidRPr="00FE087A">
        <w:rPr>
          <w:szCs w:val="24"/>
          <w:lang w:val="bg-BG"/>
        </w:rPr>
        <w:t xml:space="preserve">, </w:t>
      </w:r>
      <w:r w:rsidR="00254F4A" w:rsidRPr="00FE087A">
        <w:rPr>
          <w:szCs w:val="24"/>
          <w:lang w:val="bg-BG"/>
        </w:rPr>
        <w:t xml:space="preserve">в т.ч. кореспонденция през ИС на МВУ. В тези случаи допълнителното споразумение се счита </w:t>
      </w:r>
      <w:bookmarkStart w:id="49" w:name="_Hlk109498044"/>
      <w:r w:rsidR="00254F4A" w:rsidRPr="00FE087A">
        <w:rPr>
          <w:szCs w:val="24"/>
          <w:lang w:val="bg-BG"/>
        </w:rPr>
        <w:t xml:space="preserve">за сключено по силата и при условията на разменената кореспонденция, </w:t>
      </w:r>
      <w:r w:rsidR="0058404F" w:rsidRPr="00FE087A">
        <w:rPr>
          <w:szCs w:val="24"/>
          <w:lang w:val="bg-BG"/>
        </w:rPr>
        <w:t xml:space="preserve">без за това да е необходимо изричното подписване на нарочен двустранен писмен </w:t>
      </w:r>
      <w:r w:rsidR="005A2845" w:rsidRPr="00FE087A">
        <w:rPr>
          <w:szCs w:val="24"/>
          <w:lang w:val="bg-BG"/>
        </w:rPr>
        <w:t xml:space="preserve">или електронен </w:t>
      </w:r>
      <w:r w:rsidR="0058404F" w:rsidRPr="00FE087A">
        <w:rPr>
          <w:szCs w:val="24"/>
          <w:lang w:val="bg-BG"/>
        </w:rPr>
        <w:t>документ</w:t>
      </w:r>
      <w:bookmarkEnd w:id="48"/>
      <w:bookmarkEnd w:id="49"/>
      <w:r w:rsidR="0058404F" w:rsidRPr="00FE087A">
        <w:rPr>
          <w:szCs w:val="24"/>
          <w:lang w:val="bg-BG"/>
        </w:rPr>
        <w:t>.</w:t>
      </w:r>
    </w:p>
    <w:p w:rsidR="00905144" w:rsidRPr="00FE087A" w:rsidRDefault="00905144" w:rsidP="003A1C2C">
      <w:pPr>
        <w:spacing w:after="120" w:line="276" w:lineRule="auto"/>
        <w:rPr>
          <w:iCs/>
          <w:szCs w:val="24"/>
          <w:lang w:val="bg-BG"/>
        </w:rPr>
      </w:pPr>
      <w:r w:rsidRPr="00FE087A">
        <w:rPr>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промяна в адреса за кореспонденция и контакти;</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отстраняване на технически грешки в проекта с изключение на промяна на минималните технически и функционални характеристики;</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rsidR="00905144" w:rsidRPr="00FE087A" w:rsidRDefault="00905144" w:rsidP="003A1C2C">
      <w:pPr>
        <w:numPr>
          <w:ilvl w:val="0"/>
          <w:numId w:val="41"/>
        </w:numPr>
        <w:spacing w:after="120" w:line="276" w:lineRule="auto"/>
        <w:ind w:left="284" w:hanging="284"/>
        <w:rPr>
          <w:iCs/>
          <w:szCs w:val="24"/>
          <w:lang w:val="bg-BG"/>
        </w:rPr>
      </w:pPr>
      <w:r w:rsidRPr="00FE087A">
        <w:rPr>
          <w:iCs/>
          <w:szCs w:val="24"/>
          <w:lang w:val="bg-BG"/>
        </w:rPr>
        <w:t>при промяна в наименованието на крайния получател.</w:t>
      </w:r>
    </w:p>
    <w:p w:rsidR="00905144" w:rsidRPr="00FE087A" w:rsidRDefault="00905144" w:rsidP="003A1C2C">
      <w:pPr>
        <w:spacing w:after="120" w:line="276" w:lineRule="auto"/>
        <w:rPr>
          <w:iCs/>
          <w:szCs w:val="24"/>
          <w:lang w:val="bg-BG"/>
        </w:rPr>
      </w:pPr>
      <w:r w:rsidRPr="00FE087A">
        <w:rPr>
          <w:iCs/>
          <w:szCs w:val="24"/>
          <w:lang w:val="bg-BG"/>
        </w:rPr>
        <w:t xml:space="preserve">В посочените случаи, крайният получател следва да уведоми незабавно ДФЗ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ДФЗ, който, от своя страна,  може да възрази в срок от един месец от получаване на писменото уведомление, а в случаите на допълнително изискани пояснения и </w:t>
      </w:r>
      <w:r w:rsidRPr="00FE087A">
        <w:rPr>
          <w:iCs/>
          <w:szCs w:val="24"/>
          <w:lang w:val="bg-BG"/>
        </w:rPr>
        <w:lastRenderedPageBreak/>
        <w:t>документи – от тяхното получаване. ДФЗ може да не приеме направеното изменение или да даде допълнителни указания на крайния получател, когато: исканото изменение не е сред изброените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ДФЗ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rsidR="00905144" w:rsidRPr="00FE087A" w:rsidRDefault="00905144" w:rsidP="003A1C2C">
      <w:pPr>
        <w:spacing w:after="120" w:line="276" w:lineRule="auto"/>
        <w:rPr>
          <w:iCs/>
          <w:szCs w:val="24"/>
          <w:lang w:val="bg-BG"/>
        </w:rPr>
      </w:pPr>
      <w:r w:rsidRPr="00FE087A">
        <w:rPr>
          <w:iCs/>
          <w:szCs w:val="24"/>
          <w:lang w:val="bg-BG"/>
        </w:rPr>
        <w:t>17.4.2.   За изменението на договора не се подписва изричен двустранен писмен или електронен документ и в следните случаи:</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промяна на законния/ите представляващ/и на крайния получател;</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промяна в правно-организационната форма на крайния получател;</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промени на предвидената за изпълнение инвестиция, в случай че:</w:t>
      </w:r>
    </w:p>
    <w:p w:rsidR="00905144" w:rsidRPr="00FE087A" w:rsidRDefault="00905144" w:rsidP="003A1C2C">
      <w:pPr>
        <w:numPr>
          <w:ilvl w:val="1"/>
          <w:numId w:val="42"/>
        </w:numPr>
        <w:spacing w:after="120" w:line="276" w:lineRule="auto"/>
        <w:ind w:left="284" w:hanging="284"/>
        <w:rPr>
          <w:iCs/>
          <w:szCs w:val="24"/>
          <w:lang w:val="bg-BG"/>
        </w:rPr>
      </w:pPr>
      <w:r w:rsidRPr="00FE087A">
        <w:rPr>
          <w:iCs/>
          <w:szCs w:val="24"/>
          <w:lang w:val="bg-BG"/>
        </w:rPr>
        <w:t xml:space="preserve">не се променя вида на одобрените инвестиционни разходи, </w:t>
      </w:r>
      <w:r w:rsidRPr="00FE087A">
        <w:rPr>
          <w:b/>
          <w:iCs/>
          <w:szCs w:val="24"/>
          <w:lang w:val="bg-BG"/>
        </w:rPr>
        <w:t>и/или</w:t>
      </w:r>
    </w:p>
    <w:p w:rsidR="00905144" w:rsidRPr="00FE087A" w:rsidRDefault="00905144" w:rsidP="003A1C2C">
      <w:pPr>
        <w:numPr>
          <w:ilvl w:val="1"/>
          <w:numId w:val="42"/>
        </w:numPr>
        <w:spacing w:after="120" w:line="276" w:lineRule="auto"/>
        <w:ind w:left="284" w:hanging="284"/>
        <w:rPr>
          <w:iCs/>
          <w:szCs w:val="24"/>
          <w:lang w:val="bg-BG"/>
        </w:rPr>
      </w:pPr>
      <w:r w:rsidRPr="00FE087A">
        <w:rPr>
          <w:iCs/>
          <w:szCs w:val="24"/>
          <w:lang w:val="bg-BG"/>
        </w:rPr>
        <w:t>не се надвишават праговете, описани в Условията за кандидатстване;</w:t>
      </w:r>
    </w:p>
    <w:p w:rsidR="00905144" w:rsidRPr="00FE087A" w:rsidRDefault="00905144" w:rsidP="003A1C2C">
      <w:pPr>
        <w:numPr>
          <w:ilvl w:val="0"/>
          <w:numId w:val="42"/>
        </w:numPr>
        <w:spacing w:after="120" w:line="276" w:lineRule="auto"/>
        <w:ind w:left="284" w:hanging="284"/>
        <w:rPr>
          <w:iCs/>
          <w:szCs w:val="24"/>
          <w:lang w:val="bg-BG"/>
        </w:rPr>
      </w:pPr>
      <w:r w:rsidRPr="00FE087A">
        <w:rPr>
          <w:iCs/>
          <w:szCs w:val="24"/>
          <w:lang w:val="bg-BG"/>
        </w:rPr>
        <w:t>при промяна в мястото на изпълнение и/или поддържане на инвестицията след приключване на изпълнението;</w:t>
      </w:r>
    </w:p>
    <w:p w:rsidR="00905144" w:rsidRPr="00FE087A" w:rsidRDefault="00905144" w:rsidP="003A1C2C">
      <w:pPr>
        <w:numPr>
          <w:ilvl w:val="0"/>
          <w:numId w:val="42"/>
        </w:numPr>
        <w:spacing w:after="120" w:line="276" w:lineRule="auto"/>
        <w:ind w:left="284" w:hanging="284"/>
        <w:rPr>
          <w:szCs w:val="24"/>
          <w:lang w:val="bg-BG"/>
        </w:rPr>
      </w:pPr>
      <w:r w:rsidRPr="00FE087A">
        <w:rPr>
          <w:iCs/>
          <w:szCs w:val="24"/>
          <w:lang w:val="bg-BG"/>
        </w:rPr>
        <w:t>в случаите по чл. 19.</w:t>
      </w:r>
    </w:p>
    <w:p w:rsidR="00905144" w:rsidRPr="00FE087A" w:rsidRDefault="00905144" w:rsidP="003A1C2C">
      <w:pPr>
        <w:spacing w:after="120" w:line="276" w:lineRule="auto"/>
        <w:rPr>
          <w:szCs w:val="24"/>
          <w:lang w:val="bg-BG"/>
        </w:rPr>
      </w:pPr>
      <w:r w:rsidRPr="00FE087A">
        <w:rPr>
          <w:iCs/>
          <w:szCs w:val="24"/>
          <w:lang w:val="bg-BG"/>
        </w:rPr>
        <w:t>В посочените случаи крайният получател следва да уведоми незабавно ДФЗ чрез ИС</w:t>
      </w:r>
      <w:r w:rsidR="007B5D19" w:rsidRPr="00FE087A">
        <w:rPr>
          <w:iCs/>
          <w:szCs w:val="24"/>
          <w:lang w:val="bg-BG"/>
        </w:rPr>
        <w:t>М-ИСУН 2020</w:t>
      </w:r>
      <w:r w:rsidRPr="00FE087A">
        <w:rPr>
          <w:iCs/>
          <w:szCs w:val="24"/>
          <w:lang w:val="bg-BG"/>
        </w:rPr>
        <w:t xml:space="preserve"> за съответната промяна, като да обоснове необходимостта от нея в случаите по точки iii) – v). ДФЗ се произнася по искането в срок до един месец от получаване на уведомлението, съответно от получаването на допълнително изискани пояснения и/или документи. ДФЗ може да не приеме направеното изменение или да даде допълнителни указания на крайния получател, когато: исканото изменение не е сред изброените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ДФЗ,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E555DF" w:rsidRPr="00FE087A">
        <w:rPr>
          <w:iCs/>
          <w:szCs w:val="24"/>
          <w:lang w:val="bg-BG"/>
        </w:rPr>
        <w:t>ИСМ-ИСУН 2020</w:t>
      </w:r>
      <w:r w:rsidRPr="00FE087A">
        <w:rPr>
          <w:iCs/>
          <w:szCs w:val="24"/>
          <w:lang w:val="bg-BG"/>
        </w:rPr>
        <w:t xml:space="preserve"> във връзка с изменението, без за това да е необходимо изричното подписване на нарочен двустранен писмен или електронен документ.</w:t>
      </w:r>
    </w:p>
    <w:p w:rsidR="00905144" w:rsidRPr="00FE087A" w:rsidRDefault="00905144" w:rsidP="003A1C2C">
      <w:pPr>
        <w:spacing w:after="120" w:line="276" w:lineRule="auto"/>
        <w:rPr>
          <w:szCs w:val="24"/>
          <w:lang w:val="bg-BG"/>
        </w:rPr>
      </w:pPr>
    </w:p>
    <w:p w:rsidR="00404AED" w:rsidRPr="00FE087A" w:rsidRDefault="009130A2" w:rsidP="003A1C2C">
      <w:pPr>
        <w:spacing w:after="120" w:line="276" w:lineRule="auto"/>
        <w:rPr>
          <w:szCs w:val="24"/>
          <w:lang w:val="bg-BG"/>
        </w:rPr>
      </w:pPr>
      <w:r w:rsidRPr="00FE087A">
        <w:rPr>
          <w:b/>
          <w:bCs/>
          <w:szCs w:val="24"/>
          <w:lang w:val="bg-BG"/>
        </w:rPr>
        <w:t>1</w:t>
      </w:r>
      <w:r w:rsidR="00A24ED4" w:rsidRPr="00FE087A">
        <w:rPr>
          <w:b/>
          <w:bCs/>
          <w:szCs w:val="24"/>
          <w:lang w:val="bg-BG"/>
        </w:rPr>
        <w:t>7</w:t>
      </w:r>
      <w:r w:rsidR="00404AED" w:rsidRPr="00FE087A">
        <w:rPr>
          <w:b/>
          <w:bCs/>
          <w:szCs w:val="24"/>
          <w:lang w:val="bg-BG"/>
        </w:rPr>
        <w:t>.</w:t>
      </w:r>
      <w:r w:rsidR="00FC243E" w:rsidRPr="00FE087A">
        <w:rPr>
          <w:b/>
          <w:bCs/>
          <w:szCs w:val="24"/>
          <w:lang w:val="bg-BG"/>
        </w:rPr>
        <w:t>5</w:t>
      </w:r>
      <w:r w:rsidR="00404AED" w:rsidRPr="00FE087A">
        <w:rPr>
          <w:b/>
          <w:bCs/>
          <w:szCs w:val="24"/>
          <w:lang w:val="bg-BG"/>
        </w:rPr>
        <w:t>.</w:t>
      </w:r>
      <w:r w:rsidR="00296A54" w:rsidRPr="00FE087A">
        <w:rPr>
          <w:szCs w:val="24"/>
          <w:lang w:val="bg-BG"/>
        </w:rPr>
        <w:t xml:space="preserve"> </w:t>
      </w:r>
      <w:r w:rsidR="00404AED" w:rsidRPr="00FE087A">
        <w:rPr>
          <w:szCs w:val="24"/>
          <w:lang w:val="bg-BG"/>
        </w:rPr>
        <w:t>Недопустими са следните промени</w:t>
      </w:r>
      <w:r w:rsidR="0058404F" w:rsidRPr="00FE087A">
        <w:rPr>
          <w:szCs w:val="24"/>
          <w:lang w:val="bg-BG"/>
        </w:rPr>
        <w:t xml:space="preserve"> в договора за финансир</w:t>
      </w:r>
      <w:r w:rsidR="00FC243E" w:rsidRPr="00FE087A">
        <w:rPr>
          <w:szCs w:val="24"/>
          <w:lang w:val="bg-BG"/>
        </w:rPr>
        <w:t>а</w:t>
      </w:r>
      <w:r w:rsidR="0058404F" w:rsidRPr="00FE087A">
        <w:rPr>
          <w:szCs w:val="24"/>
          <w:lang w:val="bg-BG"/>
        </w:rPr>
        <w:t>не</w:t>
      </w:r>
      <w:r w:rsidR="00404AED" w:rsidRPr="00FE087A">
        <w:rPr>
          <w:szCs w:val="24"/>
          <w:lang w:val="bg-BG"/>
        </w:rPr>
        <w:t>:</w:t>
      </w:r>
    </w:p>
    <w:p w:rsidR="00404AED" w:rsidRPr="00FE087A" w:rsidRDefault="009130A2" w:rsidP="003A1C2C">
      <w:pPr>
        <w:spacing w:after="120" w:line="276" w:lineRule="auto"/>
        <w:ind w:left="284" w:hanging="284"/>
        <w:rPr>
          <w:szCs w:val="24"/>
          <w:lang w:val="bg-BG"/>
        </w:rPr>
      </w:pPr>
      <w:r w:rsidRPr="00FE087A">
        <w:rPr>
          <w:szCs w:val="24"/>
          <w:lang w:val="bg-BG"/>
        </w:rPr>
        <w:lastRenderedPageBreak/>
        <w:t>1</w:t>
      </w:r>
      <w:r w:rsidR="00A24ED4" w:rsidRPr="00FE087A">
        <w:rPr>
          <w:szCs w:val="24"/>
          <w:lang w:val="bg-BG"/>
        </w:rPr>
        <w:t>7</w:t>
      </w:r>
      <w:r w:rsidR="00347072" w:rsidRPr="00FE087A">
        <w:rPr>
          <w:szCs w:val="24"/>
          <w:lang w:val="bg-BG"/>
        </w:rPr>
        <w:t>.</w:t>
      </w:r>
      <w:r w:rsidR="00832D9E" w:rsidRPr="00FE087A">
        <w:rPr>
          <w:szCs w:val="24"/>
          <w:lang w:val="bg-BG"/>
        </w:rPr>
        <w:t>5.1</w:t>
      </w:r>
      <w:r w:rsidR="00347072" w:rsidRPr="00FE087A">
        <w:rPr>
          <w:szCs w:val="24"/>
          <w:lang w:val="bg-BG"/>
        </w:rPr>
        <w:t>.</w:t>
      </w:r>
      <w:r w:rsidR="00832D9E" w:rsidRPr="00FE087A">
        <w:rPr>
          <w:szCs w:val="24"/>
          <w:lang w:val="bg-BG"/>
        </w:rPr>
        <w:t xml:space="preserve"> П</w:t>
      </w:r>
      <w:r w:rsidR="00404AED" w:rsidRPr="00FE087A">
        <w:rPr>
          <w:szCs w:val="24"/>
          <w:lang w:val="bg-BG"/>
        </w:rPr>
        <w:t xml:space="preserve">ромени в бюджета на </w:t>
      </w:r>
      <w:r w:rsidR="007F4D8D" w:rsidRPr="00FE087A">
        <w:rPr>
          <w:szCs w:val="24"/>
          <w:lang w:val="bg-BG"/>
        </w:rPr>
        <w:t>одобрената инвестиция</w:t>
      </w:r>
      <w:r w:rsidR="00404AED" w:rsidRPr="00FE087A">
        <w:rPr>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FE087A">
        <w:rPr>
          <w:szCs w:val="24"/>
          <w:lang w:val="bg-BG"/>
        </w:rPr>
        <w:t>тивен акт, в акт на правото на Е</w:t>
      </w:r>
      <w:r w:rsidR="00404AED" w:rsidRPr="00FE087A">
        <w:rPr>
          <w:szCs w:val="24"/>
          <w:lang w:val="bg-BG"/>
        </w:rPr>
        <w:t>вропейския съюз или в съответните условия за кандидатстване</w:t>
      </w:r>
      <w:r w:rsidR="00A75143" w:rsidRPr="00FE087A">
        <w:rPr>
          <w:szCs w:val="24"/>
          <w:lang w:val="bg-BG"/>
        </w:rPr>
        <w:t xml:space="preserve"> и изпълнение</w:t>
      </w:r>
      <w:r w:rsidR="00404AED" w:rsidRPr="00FE087A">
        <w:rPr>
          <w:szCs w:val="24"/>
          <w:lang w:val="bg-BG"/>
        </w:rPr>
        <w:t>;</w:t>
      </w:r>
    </w:p>
    <w:p w:rsidR="00404AED"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832D9E" w:rsidRPr="00FE087A">
        <w:rPr>
          <w:szCs w:val="24"/>
          <w:lang w:val="bg-BG"/>
        </w:rPr>
        <w:t>.5.2</w:t>
      </w:r>
      <w:r w:rsidR="00347072" w:rsidRPr="00FE087A">
        <w:rPr>
          <w:szCs w:val="24"/>
          <w:lang w:val="bg-BG"/>
        </w:rPr>
        <w:t xml:space="preserve">. </w:t>
      </w:r>
      <w:r w:rsidR="00404AED" w:rsidRPr="00FE087A">
        <w:rPr>
          <w:szCs w:val="24"/>
          <w:lang w:val="bg-BG"/>
        </w:rPr>
        <w:t xml:space="preserve">Промени, които поставят под въпрос постигането на етапите и целите </w:t>
      </w:r>
      <w:r w:rsidR="007F4D8D" w:rsidRPr="00FE087A">
        <w:rPr>
          <w:szCs w:val="24"/>
          <w:lang w:val="bg-BG"/>
        </w:rPr>
        <w:t>(</w:t>
      </w:r>
      <w:r w:rsidR="00404AED" w:rsidRPr="00FE087A">
        <w:rPr>
          <w:szCs w:val="24"/>
          <w:lang w:val="bg-BG"/>
        </w:rPr>
        <w:t>планираните резултати</w:t>
      </w:r>
      <w:r w:rsidR="007F4D8D" w:rsidRPr="00FE087A">
        <w:rPr>
          <w:szCs w:val="24"/>
          <w:lang w:val="bg-BG"/>
        </w:rPr>
        <w:t>)</w:t>
      </w:r>
      <w:r w:rsidR="00404AED" w:rsidRPr="00FE087A">
        <w:rPr>
          <w:szCs w:val="24"/>
          <w:lang w:val="bg-BG"/>
        </w:rPr>
        <w:t xml:space="preserve"> на </w:t>
      </w:r>
      <w:r w:rsidR="007F4D8D" w:rsidRPr="00FE087A">
        <w:rPr>
          <w:szCs w:val="24"/>
          <w:lang w:val="bg-BG"/>
        </w:rPr>
        <w:t>одобрената инвестиция</w:t>
      </w:r>
      <w:r w:rsidR="00404AED" w:rsidRPr="00FE087A">
        <w:rPr>
          <w:szCs w:val="24"/>
          <w:lang w:val="bg-BG"/>
        </w:rPr>
        <w:t xml:space="preserve"> и могат да доведат до внасяне на изменения в </w:t>
      </w:r>
      <w:r w:rsidR="007F4D8D" w:rsidRPr="00FE087A">
        <w:rPr>
          <w:szCs w:val="24"/>
          <w:lang w:val="bg-BG"/>
        </w:rPr>
        <w:t>одобрения проект</w:t>
      </w:r>
      <w:r w:rsidR="00A75143" w:rsidRPr="00FE087A">
        <w:rPr>
          <w:szCs w:val="24"/>
          <w:lang w:val="bg-BG"/>
        </w:rPr>
        <w:t xml:space="preserve"> (инвестиция по ПВУ)</w:t>
      </w:r>
      <w:r w:rsidR="00404AED" w:rsidRPr="00FE087A">
        <w:rPr>
          <w:szCs w:val="24"/>
          <w:lang w:val="bg-BG"/>
        </w:rPr>
        <w:t xml:space="preserve">, които биха поставили под въпрос решението за </w:t>
      </w:r>
      <w:r w:rsidR="00234C88" w:rsidRPr="00FE087A">
        <w:rPr>
          <w:szCs w:val="24"/>
          <w:lang w:val="bg-BG"/>
        </w:rPr>
        <w:t>предоставяне на безвъзмездното</w:t>
      </w:r>
      <w:r w:rsidR="00404AED" w:rsidRPr="00FE087A">
        <w:rPr>
          <w:szCs w:val="24"/>
          <w:lang w:val="bg-BG"/>
        </w:rPr>
        <w:t xml:space="preserve"> финанс</w:t>
      </w:r>
      <w:r w:rsidR="00234C88" w:rsidRPr="00FE087A">
        <w:rPr>
          <w:szCs w:val="24"/>
          <w:lang w:val="bg-BG"/>
        </w:rPr>
        <w:t>иране</w:t>
      </w:r>
      <w:r w:rsidR="00404AED" w:rsidRPr="00FE087A">
        <w:rPr>
          <w:szCs w:val="24"/>
          <w:lang w:val="bg-BG"/>
        </w:rPr>
        <w:t xml:space="preserve">. </w:t>
      </w:r>
    </w:p>
    <w:p w:rsidR="00404AED" w:rsidRPr="00FE087A" w:rsidRDefault="00A24ED4" w:rsidP="003A1C2C">
      <w:pPr>
        <w:spacing w:after="120" w:line="276" w:lineRule="auto"/>
        <w:ind w:left="284" w:hanging="284"/>
        <w:rPr>
          <w:szCs w:val="24"/>
          <w:lang w:val="bg-BG"/>
        </w:rPr>
      </w:pPr>
      <w:r w:rsidRPr="00FE087A">
        <w:rPr>
          <w:szCs w:val="24"/>
          <w:lang w:val="bg-BG"/>
        </w:rPr>
        <w:t>17</w:t>
      </w:r>
      <w:r w:rsidR="00832D9E" w:rsidRPr="00FE087A">
        <w:rPr>
          <w:szCs w:val="24"/>
          <w:lang w:val="bg-BG"/>
        </w:rPr>
        <w:t>.5.3</w:t>
      </w:r>
      <w:r w:rsidR="00347072" w:rsidRPr="00FE087A">
        <w:rPr>
          <w:szCs w:val="24"/>
          <w:lang w:val="bg-BG"/>
        </w:rPr>
        <w:t xml:space="preserve">. </w:t>
      </w:r>
      <w:r w:rsidR="00404AED" w:rsidRPr="00FE087A">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FE087A">
        <w:rPr>
          <w:szCs w:val="24"/>
          <w:lang w:val="bg-BG"/>
        </w:rPr>
        <w:t xml:space="preserve"> за предоставяне на безвъзмездното</w:t>
      </w:r>
      <w:r w:rsidR="00404AED" w:rsidRPr="00FE087A">
        <w:rPr>
          <w:szCs w:val="24"/>
          <w:lang w:val="bg-BG"/>
        </w:rPr>
        <w:t xml:space="preserve"> финанс</w:t>
      </w:r>
      <w:r w:rsidR="00234C88" w:rsidRPr="00FE087A">
        <w:rPr>
          <w:szCs w:val="24"/>
          <w:lang w:val="bg-BG"/>
        </w:rPr>
        <w:t>иране</w:t>
      </w:r>
      <w:r w:rsidR="00A75143" w:rsidRPr="00FE087A">
        <w:rPr>
          <w:szCs w:val="24"/>
          <w:lang w:val="bg-BG"/>
        </w:rPr>
        <w:t xml:space="preserve"> по МВУ</w:t>
      </w:r>
      <w:r w:rsidR="00404AED" w:rsidRPr="00FE087A">
        <w:rPr>
          <w:szCs w:val="24"/>
          <w:lang w:val="bg-BG"/>
        </w:rPr>
        <w:t>.</w:t>
      </w:r>
    </w:p>
    <w:p w:rsidR="00AD1A4A" w:rsidRPr="00FE087A" w:rsidRDefault="009130A2" w:rsidP="003A1C2C">
      <w:pPr>
        <w:spacing w:after="120" w:line="276" w:lineRule="auto"/>
        <w:ind w:left="284" w:hanging="284"/>
        <w:rPr>
          <w:szCs w:val="24"/>
          <w:lang w:val="bg-BG"/>
        </w:rPr>
      </w:pPr>
      <w:r w:rsidRPr="00FE087A">
        <w:rPr>
          <w:szCs w:val="24"/>
          <w:lang w:val="bg-BG"/>
        </w:rPr>
        <w:t>1</w:t>
      </w:r>
      <w:r w:rsidR="00A24ED4" w:rsidRPr="00FE087A">
        <w:rPr>
          <w:szCs w:val="24"/>
          <w:lang w:val="bg-BG"/>
        </w:rPr>
        <w:t>7</w:t>
      </w:r>
      <w:r w:rsidR="00832D9E" w:rsidRPr="00FE087A">
        <w:rPr>
          <w:szCs w:val="24"/>
          <w:lang w:val="bg-BG"/>
        </w:rPr>
        <w:t>.5.4</w:t>
      </w:r>
      <w:r w:rsidR="00347072" w:rsidRPr="00FE087A">
        <w:rPr>
          <w:szCs w:val="24"/>
          <w:lang w:val="bg-BG"/>
        </w:rPr>
        <w:t xml:space="preserve">. </w:t>
      </w:r>
      <w:r w:rsidR="00404AED" w:rsidRPr="00FE087A">
        <w:rPr>
          <w:szCs w:val="24"/>
          <w:lang w:val="bg-BG"/>
        </w:rPr>
        <w:t xml:space="preserve">Промени, които биха довели до несъответствие на </w:t>
      </w:r>
      <w:r w:rsidR="007F4D8D" w:rsidRPr="00FE087A">
        <w:rPr>
          <w:szCs w:val="24"/>
          <w:lang w:val="bg-BG"/>
        </w:rPr>
        <w:t>одобрената инвестиция с</w:t>
      </w:r>
      <w:r w:rsidR="00404AED" w:rsidRPr="00FE087A">
        <w:rPr>
          <w:szCs w:val="24"/>
          <w:lang w:val="bg-BG"/>
        </w:rPr>
        <w:t xml:space="preserve"> правила</w:t>
      </w:r>
      <w:r w:rsidR="00832D9E" w:rsidRPr="00FE087A">
        <w:rPr>
          <w:szCs w:val="24"/>
          <w:lang w:val="bg-BG"/>
        </w:rPr>
        <w:t>та на приложимия</w:t>
      </w:r>
      <w:r w:rsidR="00404AED" w:rsidRPr="00FE087A">
        <w:rPr>
          <w:szCs w:val="24"/>
          <w:lang w:val="bg-BG"/>
        </w:rPr>
        <w:t xml:space="preserve"> </w:t>
      </w:r>
      <w:r w:rsidR="00832D9E" w:rsidRPr="00FE087A">
        <w:rPr>
          <w:szCs w:val="24"/>
          <w:lang w:val="bg-BG"/>
        </w:rPr>
        <w:t>режим на</w:t>
      </w:r>
      <w:r w:rsidR="00404AED" w:rsidRPr="00FE087A">
        <w:rPr>
          <w:szCs w:val="24"/>
          <w:lang w:val="bg-BG"/>
        </w:rPr>
        <w:t xml:space="preserve"> държавна помощ.</w:t>
      </w:r>
    </w:p>
    <w:p w:rsidR="00E555DF" w:rsidRPr="00FE087A" w:rsidRDefault="00E555DF" w:rsidP="003A1C2C">
      <w:pPr>
        <w:spacing w:after="120" w:line="276" w:lineRule="auto"/>
        <w:ind w:left="284" w:hanging="284"/>
        <w:rPr>
          <w:szCs w:val="24"/>
          <w:lang w:val="bg-BG"/>
        </w:rPr>
      </w:pPr>
      <w:r w:rsidRPr="00FE087A">
        <w:rPr>
          <w:szCs w:val="24"/>
          <w:lang w:val="bg-BG"/>
        </w:rPr>
        <w:t>17.5.5. Промени, които биха представлявали нарушение на принципа на „ненанасяне на значителни вреди“, заложен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rsidR="00347072" w:rsidRPr="00FE087A" w:rsidRDefault="00347072" w:rsidP="003A1C2C">
      <w:pPr>
        <w:pStyle w:val="Heading1"/>
        <w:spacing w:before="0" w:after="120" w:line="276" w:lineRule="auto"/>
        <w:rPr>
          <w:szCs w:val="24"/>
          <w:lang w:val="bg-BG"/>
        </w:rPr>
      </w:pPr>
    </w:p>
    <w:p w:rsidR="00FD0F40" w:rsidRPr="00FE087A" w:rsidRDefault="00437AC8" w:rsidP="003A1C2C">
      <w:pPr>
        <w:pStyle w:val="Heading1"/>
        <w:spacing w:before="0" w:after="120" w:line="276" w:lineRule="auto"/>
        <w:rPr>
          <w:szCs w:val="24"/>
          <w:lang w:val="bg-BG"/>
        </w:rPr>
      </w:pPr>
      <w:r w:rsidRPr="00FE087A">
        <w:rPr>
          <w:szCs w:val="24"/>
          <w:lang w:val="bg-BG"/>
        </w:rPr>
        <w:t xml:space="preserve"> </w:t>
      </w:r>
      <w:bookmarkStart w:id="50" w:name="_Toc41300145"/>
      <w:bookmarkStart w:id="51" w:name="_Toc41303352"/>
      <w:bookmarkStart w:id="52" w:name="_Ref41304552"/>
      <w:bookmarkStart w:id="53" w:name="_Ref41305100"/>
      <w:bookmarkStart w:id="54" w:name="_Toc173497343"/>
      <w:bookmarkStart w:id="55" w:name="_Toc173502793"/>
      <w:bookmarkStart w:id="56" w:name="_Toc110605536"/>
      <w:r w:rsidR="0006095D" w:rsidRPr="00FE087A">
        <w:rPr>
          <w:szCs w:val="24"/>
          <w:lang w:val="bg-BG"/>
        </w:rPr>
        <w:t>Член</w:t>
      </w:r>
      <w:r w:rsidR="00FD0F40" w:rsidRPr="00FE087A">
        <w:rPr>
          <w:szCs w:val="24"/>
          <w:lang w:val="bg-BG"/>
        </w:rPr>
        <w:t xml:space="preserve"> </w:t>
      </w:r>
      <w:r w:rsidR="00FF1F3D" w:rsidRPr="00FE087A">
        <w:rPr>
          <w:szCs w:val="24"/>
          <w:lang w:val="bg-BG"/>
        </w:rPr>
        <w:t>1</w:t>
      </w:r>
      <w:r w:rsidR="00A24ED4" w:rsidRPr="00FE087A">
        <w:rPr>
          <w:szCs w:val="24"/>
          <w:lang w:val="bg-BG"/>
        </w:rPr>
        <w:t>8</w:t>
      </w:r>
      <w:r w:rsidR="00FF1F3D" w:rsidRPr="00FE087A">
        <w:rPr>
          <w:szCs w:val="24"/>
          <w:lang w:val="bg-BG"/>
        </w:rPr>
        <w:t xml:space="preserve">. </w:t>
      </w:r>
      <w:r w:rsidR="00FD0F40" w:rsidRPr="00FE087A">
        <w:rPr>
          <w:szCs w:val="24"/>
          <w:lang w:val="bg-BG"/>
        </w:rPr>
        <w:t xml:space="preserve"> </w:t>
      </w:r>
      <w:bookmarkEnd w:id="50"/>
      <w:bookmarkEnd w:id="51"/>
      <w:bookmarkEnd w:id="52"/>
      <w:bookmarkEnd w:id="53"/>
      <w:r w:rsidR="0006095D" w:rsidRPr="00FE087A">
        <w:rPr>
          <w:szCs w:val="24"/>
          <w:lang w:val="bg-BG"/>
        </w:rPr>
        <w:t>Прехвърляне на права и задължения по договора</w:t>
      </w:r>
      <w:bookmarkEnd w:id="54"/>
      <w:bookmarkEnd w:id="55"/>
      <w:bookmarkEnd w:id="56"/>
    </w:p>
    <w:p w:rsidR="00FD0F40" w:rsidRPr="00FE087A" w:rsidRDefault="00FF1F3D" w:rsidP="003A1C2C">
      <w:pPr>
        <w:spacing w:after="120" w:line="276" w:lineRule="auto"/>
        <w:rPr>
          <w:szCs w:val="24"/>
          <w:lang w:val="bg-BG"/>
        </w:rPr>
      </w:pPr>
      <w:r w:rsidRPr="00FE087A">
        <w:rPr>
          <w:b/>
          <w:bCs/>
          <w:szCs w:val="24"/>
          <w:lang w:val="bg-BG"/>
        </w:rPr>
        <w:t>1</w:t>
      </w:r>
      <w:r w:rsidR="00A24ED4" w:rsidRPr="00FE087A">
        <w:rPr>
          <w:b/>
          <w:bCs/>
          <w:szCs w:val="24"/>
          <w:lang w:val="bg-BG"/>
        </w:rPr>
        <w:t>8</w:t>
      </w:r>
      <w:r w:rsidR="00832D9E" w:rsidRPr="00FE087A">
        <w:rPr>
          <w:b/>
          <w:bCs/>
          <w:szCs w:val="24"/>
          <w:lang w:val="bg-BG"/>
        </w:rPr>
        <w:t>.1</w:t>
      </w:r>
      <w:r w:rsidR="00347072" w:rsidRPr="00FE087A">
        <w:rPr>
          <w:b/>
          <w:bCs/>
          <w:szCs w:val="24"/>
          <w:lang w:val="bg-BG"/>
        </w:rPr>
        <w:t>.</w:t>
      </w:r>
      <w:r w:rsidR="00347072" w:rsidRPr="00FE087A">
        <w:rPr>
          <w:szCs w:val="24"/>
          <w:lang w:val="bg-BG"/>
        </w:rPr>
        <w:t xml:space="preserve"> </w:t>
      </w:r>
      <w:r w:rsidR="002E33A6" w:rsidRPr="00FE087A">
        <w:rPr>
          <w:szCs w:val="24"/>
          <w:lang w:val="bg-BG"/>
        </w:rPr>
        <w:t xml:space="preserve">Правата и задълженията по договора </w:t>
      </w:r>
      <w:r w:rsidR="00716F9F" w:rsidRPr="00FE087A">
        <w:rPr>
          <w:szCs w:val="24"/>
          <w:lang w:val="bg-BG"/>
        </w:rPr>
        <w:t>не могат да бъдат прехвърляни или възлагани на трет</w:t>
      </w:r>
      <w:r w:rsidR="00B404C9" w:rsidRPr="00FE087A">
        <w:rPr>
          <w:szCs w:val="24"/>
          <w:lang w:val="bg-BG"/>
        </w:rPr>
        <w:t>о лице</w:t>
      </w:r>
      <w:r w:rsidR="00716F9F" w:rsidRPr="00FE087A">
        <w:rPr>
          <w:szCs w:val="24"/>
          <w:lang w:val="bg-BG"/>
        </w:rPr>
        <w:t xml:space="preserve"> без предварително писмено одобрение от </w:t>
      </w:r>
      <w:r w:rsidR="007B5D19" w:rsidRPr="00FE087A">
        <w:rPr>
          <w:szCs w:val="24"/>
          <w:lang w:val="bg-BG"/>
        </w:rPr>
        <w:t>ДФЗ</w:t>
      </w:r>
      <w:r w:rsidR="00FD0F40" w:rsidRPr="00FE087A">
        <w:rPr>
          <w:szCs w:val="24"/>
          <w:lang w:val="bg-BG"/>
        </w:rPr>
        <w:t>.</w:t>
      </w:r>
    </w:p>
    <w:p w:rsidR="00347072" w:rsidRPr="00FE087A" w:rsidRDefault="00347072" w:rsidP="003A1C2C">
      <w:pPr>
        <w:pStyle w:val="Heading1"/>
        <w:spacing w:before="0" w:after="120" w:line="276" w:lineRule="auto"/>
        <w:rPr>
          <w:szCs w:val="24"/>
          <w:lang w:val="bg-BG"/>
        </w:rPr>
      </w:pPr>
      <w:bookmarkStart w:id="57" w:name="_Toc41300147"/>
      <w:bookmarkStart w:id="58" w:name="_Toc41303353"/>
      <w:bookmarkStart w:id="59" w:name="_Toc173497344"/>
      <w:bookmarkStart w:id="60" w:name="_Toc173502794"/>
    </w:p>
    <w:p w:rsidR="00E32BBE" w:rsidRPr="00FE087A" w:rsidRDefault="00716F9F" w:rsidP="003A1C2C">
      <w:pPr>
        <w:pStyle w:val="Heading1"/>
        <w:spacing w:before="0" w:after="120" w:line="276" w:lineRule="auto"/>
        <w:rPr>
          <w:smallCaps/>
          <w:szCs w:val="24"/>
          <w:lang w:val="bg-BG"/>
        </w:rPr>
      </w:pPr>
      <w:bookmarkStart w:id="61" w:name="_Toc110605537"/>
      <w:r w:rsidRPr="00FE087A">
        <w:rPr>
          <w:szCs w:val="24"/>
          <w:lang w:val="bg-BG"/>
        </w:rPr>
        <w:t xml:space="preserve">Член </w:t>
      </w:r>
      <w:r w:rsidR="00FD0F40" w:rsidRPr="00FE087A">
        <w:rPr>
          <w:szCs w:val="24"/>
          <w:lang w:val="bg-BG"/>
        </w:rPr>
        <w:t>1</w:t>
      </w:r>
      <w:bookmarkEnd w:id="57"/>
      <w:bookmarkEnd w:id="58"/>
      <w:r w:rsidR="00A24ED4" w:rsidRPr="00FE087A">
        <w:rPr>
          <w:szCs w:val="24"/>
          <w:lang w:val="bg-BG"/>
        </w:rPr>
        <w:t>9</w:t>
      </w:r>
      <w:r w:rsidR="00FF1F3D" w:rsidRPr="00FE087A">
        <w:rPr>
          <w:szCs w:val="24"/>
          <w:lang w:val="bg-BG"/>
        </w:rPr>
        <w:t xml:space="preserve">. </w:t>
      </w:r>
      <w:r w:rsidR="008038CB" w:rsidRPr="00FE087A">
        <w:rPr>
          <w:szCs w:val="24"/>
          <w:lang w:val="bg-BG"/>
        </w:rPr>
        <w:t>С</w:t>
      </w:r>
      <w:r w:rsidRPr="00FE087A">
        <w:rPr>
          <w:szCs w:val="24"/>
          <w:lang w:val="bg-BG"/>
        </w:rPr>
        <w:t>пиране</w:t>
      </w:r>
      <w:r w:rsidR="008038CB" w:rsidRPr="00FE087A">
        <w:rPr>
          <w:szCs w:val="24"/>
          <w:lang w:val="bg-BG"/>
        </w:rPr>
        <w:t xml:space="preserve"> и продължаване на изпълнението, </w:t>
      </w:r>
      <w:r w:rsidR="00213751" w:rsidRPr="00FE087A">
        <w:rPr>
          <w:szCs w:val="24"/>
          <w:lang w:val="bg-BG"/>
        </w:rPr>
        <w:t>извънредни обстоятелства</w:t>
      </w:r>
      <w:bookmarkEnd w:id="61"/>
      <w:r w:rsidRPr="00FE087A">
        <w:rPr>
          <w:szCs w:val="24"/>
          <w:lang w:val="bg-BG"/>
        </w:rPr>
        <w:t xml:space="preserve"> </w:t>
      </w:r>
      <w:bookmarkEnd w:id="59"/>
      <w:bookmarkEnd w:id="60"/>
    </w:p>
    <w:p w:rsidR="00FD0F40" w:rsidRPr="00FE087A" w:rsidRDefault="00202A97" w:rsidP="003A1C2C">
      <w:pPr>
        <w:spacing w:after="120" w:line="276" w:lineRule="auto"/>
        <w:rPr>
          <w:szCs w:val="24"/>
          <w:lang w:val="bg-BG"/>
        </w:rPr>
      </w:pPr>
      <w:r w:rsidRPr="00FE087A">
        <w:rPr>
          <w:b/>
          <w:bCs/>
          <w:szCs w:val="24"/>
          <w:lang w:val="bg-BG"/>
        </w:rPr>
        <w:t>1</w:t>
      </w:r>
      <w:r w:rsidR="00A24ED4" w:rsidRPr="00FE087A">
        <w:rPr>
          <w:b/>
          <w:bCs/>
          <w:szCs w:val="24"/>
          <w:lang w:val="bg-BG"/>
        </w:rPr>
        <w:t>9</w:t>
      </w:r>
      <w:r w:rsidRPr="00FE087A">
        <w:rPr>
          <w:b/>
          <w:bCs/>
          <w:szCs w:val="24"/>
          <w:lang w:val="bg-BG"/>
        </w:rPr>
        <w:t>.</w:t>
      </w:r>
      <w:r w:rsidR="00D06264" w:rsidRPr="00FE087A">
        <w:rPr>
          <w:b/>
          <w:bCs/>
          <w:szCs w:val="24"/>
          <w:lang w:val="bg-BG"/>
        </w:rPr>
        <w:t>1</w:t>
      </w:r>
      <w:r w:rsidRPr="00FE087A">
        <w:rPr>
          <w:b/>
          <w:bCs/>
          <w:szCs w:val="24"/>
          <w:lang w:val="bg-BG"/>
        </w:rPr>
        <w:t>.</w:t>
      </w:r>
      <w:r w:rsidR="00347072" w:rsidRPr="00FE087A">
        <w:rPr>
          <w:szCs w:val="24"/>
          <w:lang w:val="bg-BG"/>
        </w:rPr>
        <w:t xml:space="preserve"> </w:t>
      </w:r>
      <w:r w:rsidR="00EC7DD7" w:rsidRPr="00FE087A">
        <w:rPr>
          <w:szCs w:val="24"/>
          <w:lang w:val="bg-BG"/>
        </w:rPr>
        <w:t>Крайният получател</w:t>
      </w:r>
      <w:r w:rsidR="002263B8" w:rsidRPr="00FE087A">
        <w:rPr>
          <w:szCs w:val="24"/>
          <w:lang w:val="bg-BG"/>
        </w:rPr>
        <w:t xml:space="preserve"> е длъжен да уведоми незабавно </w:t>
      </w:r>
      <w:r w:rsidR="007B5D19" w:rsidRPr="00FE087A">
        <w:rPr>
          <w:szCs w:val="24"/>
          <w:lang w:val="bg-BG"/>
        </w:rPr>
        <w:t xml:space="preserve">ДФЗ </w:t>
      </w:r>
      <w:r w:rsidR="00EA3956" w:rsidRPr="00FE087A">
        <w:rPr>
          <w:szCs w:val="24"/>
          <w:lang w:val="bg-BG"/>
        </w:rPr>
        <w:t>и/</w:t>
      </w:r>
      <w:r w:rsidR="00213751" w:rsidRPr="00FE087A">
        <w:rPr>
          <w:szCs w:val="24"/>
          <w:lang w:val="bg-BG"/>
        </w:rPr>
        <w:t>или упълномощените от него лица</w:t>
      </w:r>
      <w:r w:rsidR="00F9130E" w:rsidRPr="00FE087A">
        <w:rPr>
          <w:szCs w:val="24"/>
          <w:lang w:val="bg-BG"/>
        </w:rPr>
        <w:t xml:space="preserve"> </w:t>
      </w:r>
      <w:r w:rsidR="002263B8" w:rsidRPr="00FE087A">
        <w:rPr>
          <w:szCs w:val="24"/>
          <w:lang w:val="bg-BG"/>
        </w:rPr>
        <w:t xml:space="preserve">за възникването на обстоятелства, които могат да възпрепятстват или забавят изпълнението на </w:t>
      </w:r>
      <w:r w:rsidR="00171C3E" w:rsidRPr="00FE087A">
        <w:rPr>
          <w:szCs w:val="24"/>
          <w:lang w:val="bg-BG"/>
        </w:rPr>
        <w:t>одобрения проект (</w:t>
      </w:r>
      <w:r w:rsidR="00B26E60" w:rsidRPr="00FE087A">
        <w:rPr>
          <w:szCs w:val="24"/>
          <w:lang w:val="bg-BG"/>
        </w:rPr>
        <w:t>инвестиция по ПВУ</w:t>
      </w:r>
      <w:r w:rsidR="00171C3E" w:rsidRPr="00FE087A">
        <w:rPr>
          <w:szCs w:val="24"/>
          <w:lang w:val="bg-BG"/>
        </w:rPr>
        <w:t>)</w:t>
      </w:r>
      <w:r w:rsidR="002263B8" w:rsidRPr="00FE087A">
        <w:rPr>
          <w:szCs w:val="24"/>
          <w:lang w:val="bg-BG"/>
        </w:rPr>
        <w:t xml:space="preserve">. </w:t>
      </w:r>
    </w:p>
    <w:p w:rsidR="000B5537" w:rsidRPr="00FE087A" w:rsidRDefault="00202A97" w:rsidP="003A1C2C">
      <w:pPr>
        <w:spacing w:after="120" w:line="276" w:lineRule="auto"/>
        <w:rPr>
          <w:szCs w:val="24"/>
          <w:lang w:val="bg-BG"/>
        </w:rPr>
      </w:pPr>
      <w:r w:rsidRPr="00FE087A">
        <w:rPr>
          <w:b/>
          <w:bCs/>
          <w:szCs w:val="24"/>
          <w:lang w:val="bg-BG"/>
        </w:rPr>
        <w:t>1</w:t>
      </w:r>
      <w:r w:rsidR="00A24ED4" w:rsidRPr="00FE087A">
        <w:rPr>
          <w:b/>
          <w:bCs/>
          <w:szCs w:val="24"/>
          <w:lang w:val="bg-BG"/>
        </w:rPr>
        <w:t>9</w:t>
      </w:r>
      <w:r w:rsidR="00CF54E8" w:rsidRPr="00FE087A">
        <w:rPr>
          <w:b/>
          <w:bCs/>
          <w:szCs w:val="24"/>
          <w:lang w:val="bg-BG"/>
        </w:rPr>
        <w:t>.</w:t>
      </w:r>
      <w:r w:rsidR="00504A0F" w:rsidRPr="00FE087A">
        <w:rPr>
          <w:b/>
          <w:bCs/>
          <w:szCs w:val="24"/>
          <w:lang w:val="bg-BG"/>
        </w:rPr>
        <w:t>2</w:t>
      </w:r>
      <w:r w:rsidRPr="00FE087A">
        <w:rPr>
          <w:b/>
          <w:bCs/>
          <w:szCs w:val="24"/>
          <w:lang w:val="bg-BG"/>
        </w:rPr>
        <w:t>.</w:t>
      </w:r>
      <w:r w:rsidR="00347072" w:rsidRPr="00FE087A">
        <w:rPr>
          <w:szCs w:val="24"/>
          <w:lang w:val="bg-BG"/>
        </w:rPr>
        <w:t xml:space="preserve"> </w:t>
      </w:r>
      <w:r w:rsidR="00256258" w:rsidRPr="00FE087A">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FE087A">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FE087A">
        <w:rPr>
          <w:szCs w:val="24"/>
          <w:lang w:val="bg-BG"/>
        </w:rPr>
        <w:t>Не представляват извънредно обстоятелство</w:t>
      </w:r>
      <w:r w:rsidR="008D0FD5" w:rsidRPr="00FE087A">
        <w:rPr>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rsidR="00256258" w:rsidRPr="00FE087A" w:rsidRDefault="00256258" w:rsidP="003A1C2C">
      <w:pPr>
        <w:spacing w:after="120" w:line="276" w:lineRule="auto"/>
        <w:rPr>
          <w:szCs w:val="24"/>
          <w:lang w:val="bg-BG"/>
        </w:rPr>
      </w:pPr>
      <w:r w:rsidRPr="00FE087A">
        <w:rPr>
          <w:szCs w:val="24"/>
          <w:lang w:val="bg-BG"/>
        </w:rPr>
        <w:lastRenderedPageBreak/>
        <w:t xml:space="preserve">Без да се засягат разпоредбите на членове </w:t>
      </w:r>
      <w:r w:rsidR="00A75143" w:rsidRPr="00FE087A">
        <w:rPr>
          <w:szCs w:val="24"/>
          <w:lang w:val="bg-BG"/>
        </w:rPr>
        <w:t>20</w:t>
      </w:r>
      <w:r w:rsidRPr="00FE087A">
        <w:rPr>
          <w:szCs w:val="24"/>
          <w:lang w:val="bg-BG"/>
        </w:rPr>
        <w:t>.2.</w:t>
      </w:r>
      <w:r w:rsidR="00A75143" w:rsidRPr="00FE087A">
        <w:rPr>
          <w:szCs w:val="24"/>
          <w:lang w:val="bg-BG"/>
        </w:rPr>
        <w:t xml:space="preserve"> и 20</w:t>
      </w:r>
      <w:r w:rsidR="006A3892" w:rsidRPr="00FE087A">
        <w:rPr>
          <w:szCs w:val="24"/>
          <w:lang w:val="bg-BG"/>
        </w:rPr>
        <w:t>.</w:t>
      </w:r>
      <w:r w:rsidR="00E47989">
        <w:rPr>
          <w:szCs w:val="24"/>
          <w:lang w:val="bg-BG"/>
        </w:rPr>
        <w:t>4</w:t>
      </w:r>
      <w:r w:rsidRPr="00FE087A">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347072" w:rsidRPr="00FE087A" w:rsidRDefault="00347072" w:rsidP="003A1C2C">
      <w:pPr>
        <w:pStyle w:val="Heading1"/>
        <w:spacing w:before="0" w:after="120" w:line="276" w:lineRule="auto"/>
        <w:rPr>
          <w:szCs w:val="24"/>
          <w:lang w:val="bg-BG"/>
        </w:rPr>
      </w:pPr>
      <w:bookmarkStart w:id="62" w:name="_Toc173502795"/>
      <w:bookmarkStart w:id="63" w:name="_Toc41300146"/>
      <w:bookmarkStart w:id="64" w:name="_Toc41303354"/>
      <w:bookmarkStart w:id="65" w:name="_Ref41305070"/>
    </w:p>
    <w:p w:rsidR="00D60642" w:rsidRPr="00FE087A" w:rsidRDefault="00D60642" w:rsidP="003A1C2C">
      <w:pPr>
        <w:pStyle w:val="Heading1"/>
        <w:spacing w:before="0" w:after="120" w:line="276" w:lineRule="auto"/>
        <w:rPr>
          <w:szCs w:val="24"/>
          <w:lang w:val="bg-BG"/>
        </w:rPr>
      </w:pPr>
      <w:bookmarkStart w:id="66" w:name="_Toc110605538"/>
      <w:r w:rsidRPr="00FE087A">
        <w:rPr>
          <w:szCs w:val="24"/>
          <w:lang w:val="bg-BG"/>
        </w:rPr>
        <w:t xml:space="preserve">Член </w:t>
      </w:r>
      <w:r w:rsidR="00A24ED4" w:rsidRPr="00FE087A">
        <w:rPr>
          <w:szCs w:val="24"/>
          <w:lang w:val="bg-BG"/>
        </w:rPr>
        <w:t>20</w:t>
      </w:r>
      <w:r w:rsidR="00CF54E8" w:rsidRPr="00FE087A">
        <w:rPr>
          <w:szCs w:val="24"/>
          <w:lang w:val="bg-BG"/>
        </w:rPr>
        <w:t>.</w:t>
      </w:r>
      <w:r w:rsidRPr="00FE087A">
        <w:rPr>
          <w:szCs w:val="24"/>
          <w:lang w:val="bg-BG"/>
        </w:rPr>
        <w:t xml:space="preserve"> Прекратяване на договора</w:t>
      </w:r>
      <w:bookmarkEnd w:id="62"/>
      <w:bookmarkEnd w:id="66"/>
    </w:p>
    <w:p w:rsidR="00FD0F40" w:rsidRPr="00FE087A" w:rsidRDefault="00A24ED4" w:rsidP="003A1C2C">
      <w:pPr>
        <w:spacing w:after="120" w:line="276" w:lineRule="auto"/>
        <w:rPr>
          <w:szCs w:val="24"/>
          <w:lang w:val="bg-BG"/>
        </w:rPr>
      </w:pPr>
      <w:bookmarkStart w:id="67" w:name="_Ref41304998"/>
      <w:bookmarkEnd w:id="63"/>
      <w:bookmarkEnd w:id="64"/>
      <w:bookmarkEnd w:id="65"/>
      <w:r w:rsidRPr="00FE087A">
        <w:rPr>
          <w:b/>
          <w:bCs/>
          <w:szCs w:val="24"/>
          <w:lang w:val="bg-BG"/>
        </w:rPr>
        <w:t>20</w:t>
      </w:r>
      <w:r w:rsidR="00202A97" w:rsidRPr="00FE087A">
        <w:rPr>
          <w:b/>
          <w:bCs/>
          <w:szCs w:val="24"/>
          <w:lang w:val="bg-BG"/>
        </w:rPr>
        <w:t>.1.</w:t>
      </w:r>
      <w:r w:rsidR="00347072" w:rsidRPr="00FE087A">
        <w:rPr>
          <w:szCs w:val="24"/>
          <w:lang w:val="bg-BG"/>
        </w:rPr>
        <w:t xml:space="preserve"> </w:t>
      </w:r>
      <w:r w:rsidR="00AE1D3B" w:rsidRPr="00FE087A">
        <w:rPr>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FE087A">
        <w:rPr>
          <w:szCs w:val="24"/>
          <w:lang w:val="bg-BG"/>
        </w:rPr>
        <w:t xml:space="preserve">едномесечно </w:t>
      </w:r>
      <w:r w:rsidR="00AE1D3B" w:rsidRPr="00FE087A">
        <w:rPr>
          <w:szCs w:val="24"/>
          <w:lang w:val="bg-BG"/>
        </w:rPr>
        <w:t>писмено предизвестие, без задължение за изплащане на обезщетение</w:t>
      </w:r>
      <w:r w:rsidR="00F141A4" w:rsidRPr="00FE087A">
        <w:rPr>
          <w:szCs w:val="24"/>
          <w:lang w:val="bg-BG"/>
        </w:rPr>
        <w:t>. В т</w:t>
      </w:r>
      <w:r w:rsidR="00896D69" w:rsidRPr="00FE087A">
        <w:rPr>
          <w:szCs w:val="24"/>
          <w:lang w:val="bg-BG"/>
        </w:rPr>
        <w:t>о</w:t>
      </w:r>
      <w:r w:rsidR="00F141A4" w:rsidRPr="00FE087A">
        <w:rPr>
          <w:szCs w:val="24"/>
          <w:lang w:val="bg-BG"/>
        </w:rPr>
        <w:t>зи случай</w:t>
      </w:r>
      <w:r w:rsidR="00140F2D" w:rsidRPr="00FE087A">
        <w:rPr>
          <w:szCs w:val="24"/>
          <w:lang w:val="bg-BG"/>
        </w:rPr>
        <w:t xml:space="preserve">, </w:t>
      </w:r>
      <w:r w:rsidR="00C33D71" w:rsidRPr="00FE087A">
        <w:rPr>
          <w:szCs w:val="24"/>
          <w:lang w:val="bg-BG"/>
        </w:rPr>
        <w:t>ако</w:t>
      </w:r>
      <w:r w:rsidR="00140F2D" w:rsidRPr="00FE087A">
        <w:rPr>
          <w:szCs w:val="24"/>
          <w:lang w:val="bg-BG"/>
        </w:rPr>
        <w:t xml:space="preserve"> е приложимо,</w:t>
      </w:r>
      <w:r w:rsidR="00AE1D3B" w:rsidRPr="00FE087A">
        <w:rPr>
          <w:szCs w:val="24"/>
          <w:lang w:val="bg-BG"/>
        </w:rPr>
        <w:t xml:space="preserve"> </w:t>
      </w:r>
      <w:r w:rsidR="00E67F2E" w:rsidRPr="00FE087A">
        <w:rPr>
          <w:szCs w:val="24"/>
          <w:lang w:val="bg-BG"/>
        </w:rPr>
        <w:t>к</w:t>
      </w:r>
      <w:r w:rsidR="00EC7DD7" w:rsidRPr="00FE087A">
        <w:rPr>
          <w:szCs w:val="24"/>
          <w:lang w:val="bg-BG"/>
        </w:rPr>
        <w:t>райният получател</w:t>
      </w:r>
      <w:r w:rsidR="00AE1D3B" w:rsidRPr="00FE087A">
        <w:rPr>
          <w:szCs w:val="24"/>
          <w:lang w:val="bg-BG"/>
        </w:rPr>
        <w:t xml:space="preserve"> дължи </w:t>
      </w:r>
      <w:r w:rsidR="00F141A4" w:rsidRPr="00FE087A">
        <w:rPr>
          <w:szCs w:val="24"/>
          <w:lang w:val="bg-BG"/>
        </w:rPr>
        <w:t xml:space="preserve">да възстанови на </w:t>
      </w:r>
      <w:r w:rsidR="00504A0F" w:rsidRPr="00FE087A">
        <w:rPr>
          <w:szCs w:val="24"/>
          <w:lang w:val="bg-BG"/>
        </w:rPr>
        <w:t xml:space="preserve">ДФЗ </w:t>
      </w:r>
      <w:r w:rsidR="008249F4" w:rsidRPr="00FE087A">
        <w:rPr>
          <w:szCs w:val="24"/>
          <w:lang w:val="bg-BG"/>
        </w:rPr>
        <w:t>недължимо платени, надплатени, неправомерно получени или неправомерно усвоени</w:t>
      </w:r>
      <w:r w:rsidR="00F141A4" w:rsidRPr="00FE087A">
        <w:rPr>
          <w:szCs w:val="24"/>
          <w:lang w:val="bg-BG"/>
        </w:rPr>
        <w:t xml:space="preserve"> средства от МВУ във връзка с изпълнението на прекратения договор</w:t>
      </w:r>
      <w:r w:rsidR="008249F4" w:rsidRPr="00FE087A">
        <w:rPr>
          <w:szCs w:val="24"/>
          <w:lang w:val="bg-BG"/>
        </w:rPr>
        <w:t>.</w:t>
      </w:r>
      <w:bookmarkEnd w:id="67"/>
    </w:p>
    <w:p w:rsidR="00504966" w:rsidRPr="00FE087A" w:rsidRDefault="00A24ED4" w:rsidP="003A1C2C">
      <w:pPr>
        <w:spacing w:after="120" w:line="276" w:lineRule="auto"/>
        <w:rPr>
          <w:szCs w:val="24"/>
          <w:lang w:val="bg-BG"/>
        </w:rPr>
      </w:pPr>
      <w:bookmarkStart w:id="68" w:name="_Ref41304819"/>
      <w:r w:rsidRPr="00FE087A">
        <w:rPr>
          <w:b/>
          <w:bCs/>
          <w:szCs w:val="24"/>
          <w:lang w:val="bg-BG"/>
        </w:rPr>
        <w:t>20</w:t>
      </w:r>
      <w:r w:rsidR="00504966" w:rsidRPr="00FE087A">
        <w:rPr>
          <w:b/>
          <w:bCs/>
          <w:szCs w:val="24"/>
          <w:lang w:val="bg-BG"/>
        </w:rPr>
        <w:t>.2.</w:t>
      </w:r>
      <w:r w:rsidR="00347072" w:rsidRPr="00FE087A">
        <w:rPr>
          <w:szCs w:val="24"/>
          <w:lang w:val="bg-BG"/>
        </w:rPr>
        <w:t xml:space="preserve"> </w:t>
      </w:r>
      <w:r w:rsidR="00504A0F" w:rsidRPr="00FE087A">
        <w:rPr>
          <w:szCs w:val="24"/>
          <w:lang w:val="bg-BG"/>
        </w:rPr>
        <w:t xml:space="preserve">ДФЗ </w:t>
      </w:r>
      <w:r w:rsidR="00504966" w:rsidRPr="00FE087A">
        <w:rPr>
          <w:szCs w:val="24"/>
          <w:lang w:val="bg-BG"/>
        </w:rPr>
        <w:t>има право да прекрати договора без предизвестие,  в случай, че:</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е допуснал при изпълнението на договора измама по чл. 5, корупция по чл. 6 или конфликт на интереси по чл. 7. Наличието на измама по чл. 5 и корупция по чл. 6 се установява чрез влязло в сила осъдително съдебно решение, а наличието на конфликт на интереси по чл. 7 – с акт на компетентен орган по ЗПК или в доклад от проверка на ДФЗ или друг национален или европейски контролен орган или от одит на компетентен национален или европейски одитиращ орган;</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 xml:space="preserve">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w:t>
      </w:r>
      <w:r w:rsidRPr="00FE087A">
        <w:rPr>
          <w:szCs w:val="24"/>
          <w:lang w:val="bg-BG"/>
        </w:rPr>
        <w:lastRenderedPageBreak/>
        <w:t>незаконна дейност, ако тази незаконна дейност накърнява финансовите интереси на ЕС;</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w:t>
      </w:r>
      <w:r w:rsidRPr="00FE087A">
        <w:rPr>
          <w:szCs w:val="24"/>
          <w:lang w:val="en-US"/>
        </w:rPr>
        <w:t xml:space="preserve"> </w:t>
      </w:r>
      <w:r w:rsidRPr="00FE087A">
        <w:rPr>
          <w:szCs w:val="24"/>
          <w:lang w:val="bg-BG"/>
        </w:rPr>
        <w:t>освен ако ДФЗ и крайния получател не са договорили по реда на чл. 18 договорните отношения да продължат с новия или преобразувания правен субект;</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нарочно писмено уведомление за това от страна на ДФЗ;</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 е осигурил достъп или не е намерен на местоизпълнението по договора, по време на изпълнение на проекта или в срока за поддържане на съответната инвестиция съгласно приложимия режим държавна помощ, повече от три пъти след надлежно уведомление  без обективни причини,</w:t>
      </w:r>
    </w:p>
    <w:p w:rsidR="00E555DF" w:rsidRPr="00FE087A" w:rsidRDefault="00E555DF" w:rsidP="003A1C2C">
      <w:pPr>
        <w:pStyle w:val="ListParagraph"/>
        <w:numPr>
          <w:ilvl w:val="0"/>
          <w:numId w:val="19"/>
        </w:numPr>
        <w:spacing w:after="120" w:line="276" w:lineRule="auto"/>
        <w:ind w:left="284" w:hanging="284"/>
        <w:rPr>
          <w:szCs w:val="24"/>
          <w:lang w:val="bg-BG"/>
        </w:rPr>
      </w:pPr>
      <w:r w:rsidRPr="00FE087A">
        <w:rPr>
          <w:szCs w:val="24"/>
          <w:lang w:val="bg-BG"/>
        </w:rPr>
        <w:t>крайният получател не спазва разпоредбите на членове 9, 10 и 18.</w:t>
      </w:r>
    </w:p>
    <w:p w:rsidR="00504966" w:rsidRPr="00FE087A" w:rsidRDefault="00A24ED4" w:rsidP="003A1C2C">
      <w:pPr>
        <w:spacing w:after="120" w:line="276" w:lineRule="auto"/>
        <w:rPr>
          <w:szCs w:val="24"/>
          <w:lang w:val="bg-BG"/>
        </w:rPr>
      </w:pPr>
      <w:r w:rsidRPr="00FE087A">
        <w:rPr>
          <w:b/>
          <w:bCs/>
          <w:szCs w:val="24"/>
          <w:lang w:val="bg-BG"/>
        </w:rPr>
        <w:t>20</w:t>
      </w:r>
      <w:r w:rsidR="00504966" w:rsidRPr="00FE087A">
        <w:rPr>
          <w:b/>
          <w:bCs/>
          <w:szCs w:val="24"/>
          <w:lang w:val="bg-BG"/>
        </w:rPr>
        <w:t>.</w:t>
      </w:r>
      <w:r w:rsidR="00504A0F" w:rsidRPr="00FE087A">
        <w:rPr>
          <w:b/>
          <w:bCs/>
          <w:szCs w:val="24"/>
          <w:lang w:val="bg-BG"/>
        </w:rPr>
        <w:t>3</w:t>
      </w:r>
      <w:r w:rsidR="00504966" w:rsidRPr="00FE087A">
        <w:rPr>
          <w:b/>
          <w:bCs/>
          <w:szCs w:val="24"/>
          <w:lang w:val="bg-BG"/>
        </w:rPr>
        <w:t>.</w:t>
      </w:r>
      <w:r w:rsidR="00504966" w:rsidRPr="00FE087A">
        <w:rPr>
          <w:szCs w:val="24"/>
          <w:lang w:val="bg-BG"/>
        </w:rPr>
        <w:t xml:space="preserve">  В случай на </w:t>
      </w:r>
      <w:r w:rsidR="005D5D3B" w:rsidRPr="00FE087A">
        <w:rPr>
          <w:szCs w:val="24"/>
          <w:lang w:val="bg-BG"/>
        </w:rPr>
        <w:t>прекратяване на договора</w:t>
      </w:r>
      <w:r w:rsidR="00504966" w:rsidRPr="00FE087A">
        <w:rPr>
          <w:szCs w:val="24"/>
          <w:lang w:val="bg-BG"/>
        </w:rPr>
        <w:t xml:space="preserve"> </w:t>
      </w:r>
      <w:r w:rsidR="005D5D3B" w:rsidRPr="00FE087A">
        <w:rPr>
          <w:szCs w:val="24"/>
          <w:lang w:val="bg-BG"/>
        </w:rPr>
        <w:t>по чл.</w:t>
      </w:r>
      <w:r w:rsidR="00413BD5" w:rsidRPr="00FE087A">
        <w:rPr>
          <w:szCs w:val="24"/>
          <w:lang w:val="bg-BG"/>
        </w:rPr>
        <w:t xml:space="preserve"> </w:t>
      </w:r>
      <w:r w:rsidRPr="00FE087A">
        <w:rPr>
          <w:szCs w:val="24"/>
          <w:lang w:val="bg-BG"/>
        </w:rPr>
        <w:t>20</w:t>
      </w:r>
      <w:r w:rsidR="00413BD5" w:rsidRPr="00FE087A">
        <w:rPr>
          <w:szCs w:val="24"/>
          <w:lang w:val="bg-BG"/>
        </w:rPr>
        <w:t xml:space="preserve">.2, </w:t>
      </w:r>
      <w:r w:rsidR="00504A0F" w:rsidRPr="00FE087A">
        <w:rPr>
          <w:szCs w:val="24"/>
          <w:lang w:val="bg-BG"/>
        </w:rPr>
        <w:t xml:space="preserve">ДФЗ </w:t>
      </w:r>
      <w:r w:rsidR="00504966" w:rsidRPr="00FE087A">
        <w:rPr>
          <w:szCs w:val="24"/>
          <w:lang w:val="bg-BG"/>
        </w:rPr>
        <w:t xml:space="preserve">може да изиска </w:t>
      </w:r>
      <w:r w:rsidR="00595DA2" w:rsidRPr="00FE087A">
        <w:rPr>
          <w:szCs w:val="24"/>
          <w:lang w:val="bg-BG"/>
        </w:rPr>
        <w:t>пълно</w:t>
      </w:r>
      <w:r w:rsidR="00504966" w:rsidRPr="00FE087A">
        <w:rPr>
          <w:szCs w:val="24"/>
          <w:lang w:val="bg-BG"/>
        </w:rPr>
        <w:t xml:space="preserve"> или частично възстановяване на вече изплатените суми от безвъзмездн</w:t>
      </w:r>
      <w:r w:rsidR="00413BD5" w:rsidRPr="00FE087A">
        <w:rPr>
          <w:szCs w:val="24"/>
          <w:lang w:val="bg-BG"/>
        </w:rPr>
        <w:t>ото финансиране</w:t>
      </w:r>
      <w:r w:rsidR="00504966" w:rsidRPr="00FE087A">
        <w:rPr>
          <w:szCs w:val="24"/>
          <w:lang w:val="bg-BG"/>
        </w:rPr>
        <w:t>, съразмерно с тежестта на нарушенията</w:t>
      </w:r>
      <w:r w:rsidR="00595DA2" w:rsidRPr="00FE087A">
        <w:rPr>
          <w:szCs w:val="24"/>
          <w:lang w:val="bg-BG"/>
        </w:rPr>
        <w:t xml:space="preserve"> и отражението им върху изпълнението на инвестицията</w:t>
      </w:r>
      <w:r w:rsidR="00504966" w:rsidRPr="00FE087A">
        <w:rPr>
          <w:szCs w:val="24"/>
          <w:lang w:val="bg-BG"/>
        </w:rPr>
        <w:t>, като предостави на крайния получател  възможност да изложи позицията си.</w:t>
      </w:r>
      <w:r w:rsidR="002572D4" w:rsidRPr="00FE087A">
        <w:rPr>
          <w:szCs w:val="24"/>
          <w:lang w:val="bg-BG"/>
        </w:rPr>
        <w:t xml:space="preserve"> </w:t>
      </w:r>
      <w:r w:rsidR="00D71EE7" w:rsidRPr="00FE087A">
        <w:rPr>
          <w:szCs w:val="24"/>
          <w:lang w:val="bg-BG"/>
        </w:rPr>
        <w:t>При определянето дали да се иска пълно или частично възстановяване на изплатените по договора суми се преценява</w:t>
      </w:r>
      <w:r w:rsidR="000E1B80" w:rsidRPr="00FE087A">
        <w:rPr>
          <w:szCs w:val="24"/>
          <w:lang w:val="bg-BG"/>
        </w:rPr>
        <w:t xml:space="preserve"> и следното, но не единствено:</w:t>
      </w:r>
      <w:r w:rsidR="00D71EE7" w:rsidRPr="00FE087A">
        <w:rPr>
          <w:szCs w:val="24"/>
          <w:lang w:val="bg-BG"/>
        </w:rPr>
        <w:t xml:space="preserve"> доколко съответното нарушение засяга основна дейност или значителна част от инвестицията </w:t>
      </w:r>
      <w:r w:rsidR="0018592A" w:rsidRPr="00FE087A">
        <w:rPr>
          <w:szCs w:val="24"/>
          <w:lang w:val="bg-BG"/>
        </w:rPr>
        <w:t>и в каква степен това</w:t>
      </w:r>
      <w:r w:rsidR="00D71EE7" w:rsidRPr="00FE087A">
        <w:rPr>
          <w:szCs w:val="24"/>
          <w:lang w:val="bg-BG"/>
        </w:rPr>
        <w:t xml:space="preserve"> компрометира изпълнението на инвестицията</w:t>
      </w:r>
      <w:r w:rsidR="000E1B80" w:rsidRPr="00FE087A">
        <w:rPr>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8"/>
    <w:p w:rsidR="00832D9E" w:rsidRPr="00FE087A" w:rsidRDefault="00A24ED4" w:rsidP="003A1C2C">
      <w:pPr>
        <w:spacing w:after="120" w:line="276" w:lineRule="auto"/>
        <w:rPr>
          <w:szCs w:val="24"/>
          <w:lang w:val="bg-BG"/>
        </w:rPr>
      </w:pPr>
      <w:r w:rsidRPr="00FE087A">
        <w:rPr>
          <w:b/>
          <w:bCs/>
          <w:szCs w:val="24"/>
          <w:lang w:val="bg-BG"/>
        </w:rPr>
        <w:t>20</w:t>
      </w:r>
      <w:r w:rsidR="00202A97" w:rsidRPr="00FE087A">
        <w:rPr>
          <w:b/>
          <w:bCs/>
          <w:szCs w:val="24"/>
          <w:lang w:val="bg-BG"/>
        </w:rPr>
        <w:t>.</w:t>
      </w:r>
      <w:r w:rsidR="00504A0F" w:rsidRPr="00FE087A">
        <w:rPr>
          <w:b/>
          <w:bCs/>
          <w:szCs w:val="24"/>
          <w:lang w:val="bg-BG"/>
        </w:rPr>
        <w:t>4</w:t>
      </w:r>
      <w:r w:rsidR="00347072" w:rsidRPr="00FE087A">
        <w:rPr>
          <w:b/>
          <w:bCs/>
          <w:szCs w:val="24"/>
          <w:lang w:val="bg-BG"/>
        </w:rPr>
        <w:t>.</w:t>
      </w:r>
      <w:r w:rsidR="000C7E6D" w:rsidRPr="00FE087A">
        <w:rPr>
          <w:szCs w:val="24"/>
          <w:lang w:val="bg-BG"/>
        </w:rPr>
        <w:t xml:space="preserve"> </w:t>
      </w:r>
      <w:r w:rsidR="007B5D19" w:rsidRPr="00FE087A">
        <w:rPr>
          <w:szCs w:val="24"/>
          <w:lang w:val="bg-BG"/>
        </w:rPr>
        <w:t xml:space="preserve">ДФЗ </w:t>
      </w:r>
      <w:r w:rsidR="00832D9E" w:rsidRPr="00FE087A">
        <w:rPr>
          <w:szCs w:val="24"/>
          <w:lang w:val="bg-BG"/>
        </w:rPr>
        <w:t>може едностранно да прекрати договора, за да предотврати или отстрани тежки последици за обществения интерес.</w:t>
      </w:r>
    </w:p>
    <w:p w:rsidR="00556EA2" w:rsidRPr="00FE087A" w:rsidRDefault="00556EA2" w:rsidP="003A1C2C">
      <w:pPr>
        <w:pStyle w:val="Heading1"/>
        <w:spacing w:before="0" w:after="120" w:line="276" w:lineRule="auto"/>
        <w:rPr>
          <w:szCs w:val="24"/>
          <w:lang w:val="bg-BG"/>
        </w:rPr>
      </w:pPr>
      <w:bookmarkStart w:id="69" w:name="_Toc173497350"/>
      <w:bookmarkStart w:id="70" w:name="_Toc173502801"/>
    </w:p>
    <w:p w:rsidR="0003189E" w:rsidRPr="00FE087A" w:rsidRDefault="0003189E" w:rsidP="003A1C2C">
      <w:pPr>
        <w:pStyle w:val="Heading1"/>
        <w:spacing w:before="0" w:after="120" w:line="276" w:lineRule="auto"/>
        <w:rPr>
          <w:smallCaps/>
          <w:szCs w:val="24"/>
          <w:lang w:val="bg-BG"/>
        </w:rPr>
      </w:pPr>
      <w:bookmarkStart w:id="71" w:name="_Toc110605539"/>
      <w:r w:rsidRPr="00FE087A">
        <w:rPr>
          <w:szCs w:val="24"/>
          <w:lang w:val="bg-BG"/>
        </w:rPr>
        <w:t xml:space="preserve">Член </w:t>
      </w:r>
      <w:r w:rsidR="00345110" w:rsidRPr="00FE087A">
        <w:rPr>
          <w:szCs w:val="24"/>
          <w:lang w:val="bg-BG"/>
        </w:rPr>
        <w:t>21.</w:t>
      </w:r>
      <w:r w:rsidRPr="00FE087A">
        <w:rPr>
          <w:szCs w:val="24"/>
          <w:lang w:val="bg-BG"/>
        </w:rPr>
        <w:t xml:space="preserve"> Приложим закон и уреждане на спорове</w:t>
      </w:r>
      <w:bookmarkEnd w:id="69"/>
      <w:bookmarkEnd w:id="70"/>
      <w:bookmarkEnd w:id="71"/>
    </w:p>
    <w:p w:rsidR="0003189E" w:rsidRPr="00FE087A" w:rsidRDefault="00345110" w:rsidP="003A1C2C">
      <w:pPr>
        <w:spacing w:after="120" w:line="276" w:lineRule="auto"/>
        <w:rPr>
          <w:szCs w:val="24"/>
          <w:lang w:val="bg-BG"/>
        </w:rPr>
      </w:pPr>
      <w:r w:rsidRPr="00FE087A">
        <w:rPr>
          <w:b/>
          <w:bCs/>
          <w:szCs w:val="24"/>
          <w:lang w:val="bg-BG"/>
        </w:rPr>
        <w:t>2</w:t>
      </w:r>
      <w:r w:rsidR="00974DDC" w:rsidRPr="00FE087A">
        <w:rPr>
          <w:b/>
          <w:bCs/>
          <w:szCs w:val="24"/>
          <w:lang w:val="bg-BG"/>
        </w:rPr>
        <w:t>1</w:t>
      </w:r>
      <w:r w:rsidR="0003189E" w:rsidRPr="00FE087A">
        <w:rPr>
          <w:b/>
          <w:bCs/>
          <w:szCs w:val="24"/>
          <w:lang w:val="bg-BG"/>
        </w:rPr>
        <w:t>.1</w:t>
      </w:r>
      <w:r w:rsidR="00974DDC" w:rsidRPr="00FE087A">
        <w:rPr>
          <w:b/>
          <w:bCs/>
          <w:szCs w:val="24"/>
          <w:lang w:val="bg-BG"/>
        </w:rPr>
        <w:t>.</w:t>
      </w:r>
      <w:r w:rsidR="00347072" w:rsidRPr="00FE087A">
        <w:rPr>
          <w:szCs w:val="24"/>
          <w:lang w:val="bg-BG"/>
        </w:rPr>
        <w:t xml:space="preserve"> </w:t>
      </w:r>
      <w:r w:rsidR="00B3218C" w:rsidRPr="00FE087A">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rsidR="0003189E" w:rsidRPr="00FE087A" w:rsidRDefault="00F335E2" w:rsidP="003A1C2C">
      <w:pPr>
        <w:spacing w:after="120" w:line="276" w:lineRule="auto"/>
        <w:rPr>
          <w:szCs w:val="24"/>
          <w:lang w:val="bg-BG"/>
        </w:rPr>
      </w:pPr>
      <w:r w:rsidRPr="00FE087A">
        <w:rPr>
          <w:b/>
          <w:bCs/>
          <w:szCs w:val="24"/>
          <w:lang w:val="bg-BG"/>
        </w:rPr>
        <w:lastRenderedPageBreak/>
        <w:t>21.</w:t>
      </w:r>
      <w:r w:rsidR="00504A0F" w:rsidRPr="00FE087A">
        <w:rPr>
          <w:b/>
          <w:bCs/>
          <w:szCs w:val="24"/>
          <w:lang w:val="bg-BG"/>
        </w:rPr>
        <w:t>2</w:t>
      </w:r>
      <w:r w:rsidR="00347072" w:rsidRPr="00FE087A">
        <w:rPr>
          <w:b/>
          <w:bCs/>
          <w:szCs w:val="24"/>
          <w:lang w:val="bg-BG"/>
        </w:rPr>
        <w:t>.</w:t>
      </w:r>
      <w:r w:rsidRPr="00FE087A">
        <w:rPr>
          <w:szCs w:val="24"/>
          <w:lang w:val="bg-BG"/>
        </w:rPr>
        <w:t xml:space="preserve"> </w:t>
      </w:r>
      <w:r w:rsidR="002F5B51" w:rsidRPr="00FE087A">
        <w:rPr>
          <w:szCs w:val="24"/>
          <w:lang w:val="bg-BG"/>
        </w:rPr>
        <w:t>В</w:t>
      </w:r>
      <w:r w:rsidRPr="00FE087A">
        <w:rPr>
          <w:szCs w:val="24"/>
          <w:lang w:val="bg-BG"/>
        </w:rPr>
        <w:t xml:space="preserve">сички </w:t>
      </w:r>
      <w:r w:rsidR="006637D0" w:rsidRPr="00FE087A">
        <w:rPr>
          <w:szCs w:val="24"/>
          <w:lang w:val="bg-BG"/>
        </w:rPr>
        <w:t>неуредени</w:t>
      </w:r>
      <w:r w:rsidR="002F5B51" w:rsidRPr="00FE087A">
        <w:rPr>
          <w:szCs w:val="24"/>
          <w:lang w:val="bg-BG"/>
        </w:rPr>
        <w:t xml:space="preserve"> </w:t>
      </w:r>
      <w:r w:rsidR="006637D0" w:rsidRPr="00FE087A">
        <w:rPr>
          <w:szCs w:val="24"/>
          <w:lang w:val="bg-BG"/>
        </w:rPr>
        <w:t>между</w:t>
      </w:r>
      <w:r w:rsidR="002F5B51" w:rsidRPr="00FE087A">
        <w:rPr>
          <w:szCs w:val="24"/>
          <w:lang w:val="bg-BG"/>
        </w:rPr>
        <w:t xml:space="preserve"> страните </w:t>
      </w:r>
      <w:r w:rsidRPr="00FE087A">
        <w:rPr>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FE087A">
        <w:rPr>
          <w:szCs w:val="24"/>
          <w:lang w:val="bg-BG"/>
        </w:rPr>
        <w:t xml:space="preserve">отнасяни за </w:t>
      </w:r>
      <w:r w:rsidRPr="00FE087A">
        <w:rPr>
          <w:szCs w:val="24"/>
          <w:lang w:val="bg-BG"/>
        </w:rPr>
        <w:t>решаван</w:t>
      </w:r>
      <w:r w:rsidR="002F5B51" w:rsidRPr="00FE087A">
        <w:rPr>
          <w:szCs w:val="24"/>
          <w:lang w:val="bg-BG"/>
        </w:rPr>
        <w:t>е</w:t>
      </w:r>
      <w:r w:rsidRPr="00FE087A">
        <w:rPr>
          <w:szCs w:val="24"/>
          <w:lang w:val="bg-BG"/>
        </w:rPr>
        <w:t xml:space="preserve"> </w:t>
      </w:r>
      <w:r w:rsidR="002F5B51" w:rsidRPr="00FE087A">
        <w:rPr>
          <w:szCs w:val="24"/>
          <w:lang w:val="bg-BG"/>
        </w:rPr>
        <w:t>към</w:t>
      </w:r>
      <w:r w:rsidRPr="00FE087A">
        <w:rPr>
          <w:szCs w:val="24"/>
          <w:lang w:val="bg-BG"/>
        </w:rPr>
        <w:t xml:space="preserve"> компетентния български съд.</w:t>
      </w:r>
    </w:p>
    <w:sectPr w:rsidR="0003189E" w:rsidRPr="00FE087A"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74325" w16cex:dateUtc="2023-03-11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B6591" w16cid:durableId="27B743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6A8" w:rsidRDefault="001216A8">
      <w:r>
        <w:separator/>
      </w:r>
    </w:p>
  </w:endnote>
  <w:endnote w:type="continuationSeparator" w:id="0">
    <w:p w:rsidR="001216A8" w:rsidRDefault="0012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32" w:rsidRPr="003B14AE" w:rsidRDefault="00453932"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7D6EE2">
      <w:rPr>
        <w:rStyle w:val="PageNumber"/>
        <w:rFonts w:ascii="Cambria" w:hAnsi="Cambria"/>
        <w:noProof/>
        <w:sz w:val="22"/>
        <w:szCs w:val="22"/>
      </w:rPr>
      <w:t>21</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32" w:rsidRPr="001D5AED" w:rsidRDefault="00453932"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7D6EE2">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6A8" w:rsidRDefault="001216A8">
      <w:r>
        <w:separator/>
      </w:r>
    </w:p>
  </w:footnote>
  <w:footnote w:type="continuationSeparator" w:id="0">
    <w:p w:rsidR="001216A8" w:rsidRDefault="001216A8">
      <w:r>
        <w:continuationSeparator/>
      </w:r>
    </w:p>
  </w:footnote>
  <w:footnote w:id="1">
    <w:p w:rsidR="00453932" w:rsidRPr="002A268E" w:rsidRDefault="00453932" w:rsidP="00E43A1C">
      <w:pPr>
        <w:pStyle w:val="FootnoteText"/>
        <w:rPr>
          <w:lang w:val="bg-BG"/>
        </w:rPr>
      </w:pPr>
      <w:r w:rsidRPr="0017648A">
        <w:rPr>
          <w:rStyle w:val="FootnoteReference"/>
          <w:rFonts w:ascii="Candara" w:hAnsi="Candara"/>
        </w:rPr>
        <w:footnoteRef/>
      </w:r>
      <w:r w:rsidRPr="0017648A">
        <w:rPr>
          <w:rFonts w:ascii="Candara" w:hAnsi="Candara"/>
        </w:rPr>
        <w:t xml:space="preserve"> </w:t>
      </w:r>
      <w:r w:rsidRPr="002A268E">
        <w:rPr>
          <w:lang w:val="bg-BG"/>
        </w:rPr>
        <w:t>Вж. чл. 3, пар. 2, букви„а“ и „в“ и чл. 4, пар. 3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 w:id="2">
    <w:p w:rsidR="00453932" w:rsidRPr="0017648A" w:rsidRDefault="00453932">
      <w:pPr>
        <w:pStyle w:val="FootnoteText"/>
        <w:rPr>
          <w:rFonts w:ascii="Candara" w:hAnsi="Candara"/>
          <w:lang w:val="bg-BG"/>
        </w:rPr>
      </w:pPr>
      <w:r w:rsidRPr="002A268E">
        <w:rPr>
          <w:rStyle w:val="FootnoteReference"/>
        </w:rPr>
        <w:footnoteRef/>
      </w:r>
      <w:r w:rsidRPr="002A268E">
        <w:t xml:space="preserve"> </w:t>
      </w:r>
      <w:r w:rsidRPr="002A268E">
        <w:rPr>
          <w:lang w:val="bg-BG"/>
        </w:rPr>
        <w:t>Вж. чл. 4, пар. 2 и 4 от Директива (ЕС) 2017/1371 на Европейския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32" w:rsidRDefault="0045393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49" w:type="dxa"/>
      <w:tblInd w:w="-176" w:type="dxa"/>
      <w:tblLook w:val="04A0" w:firstRow="1" w:lastRow="0" w:firstColumn="1" w:lastColumn="0" w:noHBand="0" w:noVBand="1"/>
    </w:tblPr>
    <w:tblGrid>
      <w:gridCol w:w="2830"/>
      <w:gridCol w:w="3550"/>
      <w:gridCol w:w="2869"/>
    </w:tblGrid>
    <w:tr w:rsidR="00453932" w:rsidRPr="00272461" w:rsidTr="0074127A">
      <w:trPr>
        <w:trHeight w:val="1545"/>
      </w:trPr>
      <w:tc>
        <w:tcPr>
          <w:tcW w:w="2830" w:type="dxa"/>
        </w:tcPr>
        <w:p w:rsidR="00453932" w:rsidRPr="000B5E6B" w:rsidRDefault="00453932" w:rsidP="00B64C92">
          <w:pPr>
            <w:jc w:val="center"/>
            <w:rPr>
              <w:sz w:val="28"/>
              <w:szCs w:val="28"/>
            </w:rPr>
          </w:pPr>
          <w:r>
            <w:rPr>
              <w:noProof/>
            </w:rPr>
            <w:drawing>
              <wp:anchor distT="0" distB="0" distL="114300" distR="114300" simplePos="0" relativeHeight="251657216" behindDoc="0" locked="0" layoutInCell="1" allowOverlap="1" wp14:anchorId="5ABDB9A2" wp14:editId="301C1867">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rsidR="00453932" w:rsidRPr="000B5E6B" w:rsidRDefault="00453932" w:rsidP="00B64C92">
          <w:pPr>
            <w:jc w:val="center"/>
            <w:rPr>
              <w:b/>
              <w:sz w:val="14"/>
              <w:szCs w:val="14"/>
            </w:rPr>
          </w:pPr>
        </w:p>
        <w:p w:rsidR="00453932" w:rsidRPr="0074127A" w:rsidRDefault="00453932" w:rsidP="00B64C92">
          <w:pPr>
            <w:tabs>
              <w:tab w:val="center" w:pos="4153"/>
              <w:tab w:val="right" w:pos="9356"/>
            </w:tabs>
            <w:spacing w:after="0"/>
            <w:jc w:val="center"/>
            <w:rPr>
              <w:rFonts w:ascii="Arial" w:hAnsi="Arial" w:cs="Arial"/>
              <w:b/>
              <w:sz w:val="18"/>
            </w:rPr>
          </w:pPr>
          <w:r w:rsidRPr="0070663A">
            <w:rPr>
              <w:rFonts w:ascii="Arial" w:hAnsi="Arial" w:cs="Arial"/>
              <w:b/>
              <w:color w:val="2E74B5" w:themeColor="accent5" w:themeShade="BF"/>
              <w:sz w:val="22"/>
              <w:lang w:val="bg-BG"/>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съюз</w:t>
          </w:r>
        </w:p>
        <w:p w:rsidR="00453932" w:rsidRPr="001F5BA1" w:rsidRDefault="00453932" w:rsidP="00B64C92">
          <w:pPr>
            <w:tabs>
              <w:tab w:val="center" w:pos="4153"/>
              <w:tab w:val="right" w:pos="9356"/>
            </w:tabs>
            <w:spacing w:after="0"/>
            <w:jc w:val="center"/>
            <w:rPr>
              <w:rFonts w:ascii="Candara" w:hAnsi="Candara" w:cs="Calibri"/>
              <w:b/>
              <w:bCs/>
              <w:snapToGrid w:val="0"/>
              <w:lang w:val="bg-BG"/>
            </w:rPr>
          </w:pPr>
          <w:r w:rsidRPr="0074127A">
            <w:rPr>
              <w:rFonts w:ascii="Candara" w:hAnsi="Candara" w:cs="Calibri"/>
              <w:b/>
              <w:bCs/>
              <w:snapToGrid w:val="0"/>
              <w:color w:val="323E4F" w:themeColor="text2" w:themeShade="BF"/>
              <w:sz w:val="22"/>
            </w:rPr>
            <w:t>Следващо</w:t>
          </w:r>
          <w:ins w:id="72" w:author="Milen M. Krastev" w:date="2025-11-17T10:51:00Z">
            <w:r w:rsidR="007D6EE2">
              <w:rPr>
                <w:rFonts w:ascii="Candara" w:hAnsi="Candara" w:cs="Calibri"/>
                <w:b/>
                <w:bCs/>
                <w:snapToGrid w:val="0"/>
                <w:color w:val="323E4F" w:themeColor="text2" w:themeShade="BF"/>
                <w:sz w:val="22"/>
                <w:lang w:val="bg-BG"/>
              </w:rPr>
              <w:t xml:space="preserve"> </w:t>
            </w:r>
          </w:ins>
          <w:r w:rsidRPr="0074127A">
            <w:rPr>
              <w:rFonts w:ascii="Candara" w:hAnsi="Candara" w:cs="Calibri"/>
              <w:b/>
              <w:bCs/>
              <w:snapToGrid w:val="0"/>
              <w:color w:val="323E4F" w:themeColor="text2" w:themeShade="BF"/>
              <w:sz w:val="22"/>
            </w:rPr>
            <w:t>Поколение</w:t>
          </w:r>
          <w:ins w:id="73" w:author="Milen M. Krastev" w:date="2025-11-17T10:51:00Z">
            <w:r w:rsidR="007D6EE2">
              <w:rPr>
                <w:rFonts w:ascii="Candara" w:hAnsi="Candara" w:cs="Calibri"/>
                <w:b/>
                <w:bCs/>
                <w:snapToGrid w:val="0"/>
                <w:color w:val="323E4F" w:themeColor="text2" w:themeShade="BF"/>
                <w:sz w:val="22"/>
                <w:lang w:val="bg-BG"/>
              </w:rPr>
              <w:t xml:space="preserve"> </w:t>
            </w:r>
          </w:ins>
          <w:r w:rsidRPr="0074127A">
            <w:rPr>
              <w:rFonts w:ascii="Candara" w:hAnsi="Candara" w:cs="Calibri"/>
              <w:b/>
              <w:bCs/>
              <w:snapToGrid w:val="0"/>
              <w:color w:val="323E4F" w:themeColor="text2" w:themeShade="BF"/>
              <w:sz w:val="22"/>
            </w:rPr>
            <w:t>ЕС</w:t>
          </w:r>
        </w:p>
      </w:tc>
      <w:tc>
        <w:tcPr>
          <w:tcW w:w="3550" w:type="dxa"/>
        </w:tcPr>
        <w:p w:rsidR="00453932" w:rsidRDefault="00453932" w:rsidP="00B64C92">
          <w:pPr>
            <w:spacing w:before="120" w:after="120"/>
            <w:jc w:val="center"/>
            <w:rPr>
              <w:rFonts w:ascii="Arial" w:hAnsi="Arial" w:cs="Arial"/>
              <w:b/>
              <w:bCs/>
            </w:rPr>
          </w:pPr>
          <w:r w:rsidRPr="00987542">
            <w:rPr>
              <w:noProof/>
              <w:sz w:val="20"/>
            </w:rPr>
            <w:drawing>
              <wp:inline distT="0" distB="0" distL="0" distR="0" wp14:anchorId="55EBAB10" wp14:editId="36481CCC">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rsidR="00453932" w:rsidRPr="00272461" w:rsidRDefault="00453932" w:rsidP="00B64C92">
          <w:pPr>
            <w:spacing w:before="120" w:after="120"/>
            <w:jc w:val="center"/>
            <w:rPr>
              <w:rFonts w:ascii="Arial" w:hAnsi="Arial" w:cs="Arial"/>
              <w:snapToGrid w:val="0"/>
            </w:rPr>
          </w:pPr>
          <w:r w:rsidRPr="0070663A">
            <w:rPr>
              <w:rFonts w:ascii="Arial" w:hAnsi="Arial" w:cs="Arial"/>
              <w:b/>
              <w:bCs/>
              <w:sz w:val="20"/>
              <w:szCs w:val="24"/>
              <w:lang w:val="bg-BG"/>
            </w:rPr>
            <w:t>План</w:t>
          </w:r>
          <w:r w:rsidRPr="0074127A">
            <w:rPr>
              <w:rFonts w:ascii="Arial" w:hAnsi="Arial" w:cs="Arial"/>
              <w:b/>
              <w:bCs/>
              <w:sz w:val="20"/>
              <w:szCs w:val="24"/>
            </w:rPr>
            <w:t xml:space="preserve"> </w:t>
          </w:r>
          <w:r w:rsidRPr="0070663A">
            <w:rPr>
              <w:rFonts w:ascii="Arial" w:hAnsi="Arial" w:cs="Arial"/>
              <w:b/>
              <w:bCs/>
              <w:sz w:val="20"/>
              <w:szCs w:val="24"/>
              <w:lang w:val="bg-BG"/>
            </w:rPr>
            <w:t>за</w:t>
          </w:r>
          <w:r w:rsidRPr="0074127A">
            <w:rPr>
              <w:rFonts w:ascii="Arial" w:hAnsi="Arial" w:cs="Arial"/>
              <w:b/>
              <w:bCs/>
              <w:sz w:val="20"/>
              <w:szCs w:val="24"/>
            </w:rPr>
            <w:t xml:space="preserve"> </w:t>
          </w:r>
          <w:r w:rsidRPr="0070663A">
            <w:rPr>
              <w:rFonts w:ascii="Arial" w:hAnsi="Arial" w:cs="Arial"/>
              <w:b/>
              <w:bCs/>
              <w:sz w:val="20"/>
              <w:szCs w:val="24"/>
              <w:lang w:val="bg-BG"/>
            </w:rPr>
            <w:t>възстановяване</w:t>
          </w:r>
          <w:r w:rsidRPr="0074127A">
            <w:rPr>
              <w:rFonts w:ascii="Arial" w:hAnsi="Arial" w:cs="Arial"/>
              <w:b/>
              <w:bCs/>
              <w:sz w:val="20"/>
              <w:szCs w:val="24"/>
            </w:rPr>
            <w:t xml:space="preserve"> и </w:t>
          </w:r>
          <w:r w:rsidRPr="0070663A">
            <w:rPr>
              <w:rFonts w:ascii="Arial" w:hAnsi="Arial" w:cs="Arial"/>
              <w:b/>
              <w:bCs/>
              <w:sz w:val="20"/>
              <w:szCs w:val="24"/>
              <w:lang w:val="bg-BG"/>
            </w:rPr>
            <w:t>устойчивост</w:t>
          </w:r>
        </w:p>
      </w:tc>
      <w:tc>
        <w:tcPr>
          <w:tcW w:w="2869" w:type="dxa"/>
        </w:tcPr>
        <w:p w:rsidR="00453932" w:rsidRDefault="00453932" w:rsidP="00B64C92">
          <w:pPr>
            <w:tabs>
              <w:tab w:val="center" w:pos="4153"/>
              <w:tab w:val="right" w:pos="9356"/>
            </w:tabs>
            <w:spacing w:after="0"/>
            <w:rPr>
              <w:rFonts w:ascii="Arial" w:hAnsi="Arial" w:cs="Arial"/>
              <w:b/>
              <w:bCs/>
              <w:snapToGrid w:val="0"/>
            </w:rPr>
          </w:pPr>
          <w:r w:rsidRPr="00272461">
            <w:rPr>
              <w:rFonts w:ascii="Arial" w:hAnsi="Arial" w:cs="Arial"/>
              <w:b/>
              <w:bCs/>
              <w:noProof/>
              <w:szCs w:val="24"/>
            </w:rPr>
            <w:drawing>
              <wp:anchor distT="0" distB="0" distL="114300" distR="114300" simplePos="0" relativeHeight="251668480" behindDoc="0" locked="0" layoutInCell="1" allowOverlap="1" wp14:anchorId="3A7A680A" wp14:editId="7CF193B6">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53932" w:rsidRDefault="00453932" w:rsidP="00B64C92">
          <w:pPr>
            <w:tabs>
              <w:tab w:val="center" w:pos="4153"/>
              <w:tab w:val="right" w:pos="9356"/>
            </w:tabs>
            <w:spacing w:after="0"/>
            <w:rPr>
              <w:rFonts w:ascii="Arial" w:hAnsi="Arial" w:cs="Arial"/>
              <w:b/>
              <w:bCs/>
              <w:snapToGrid w:val="0"/>
            </w:rPr>
          </w:pPr>
        </w:p>
        <w:p w:rsidR="00453932" w:rsidRDefault="00453932" w:rsidP="00B64C92">
          <w:pPr>
            <w:tabs>
              <w:tab w:val="center" w:pos="4153"/>
              <w:tab w:val="right" w:pos="9356"/>
            </w:tabs>
            <w:spacing w:after="0"/>
            <w:rPr>
              <w:rFonts w:ascii="Arial" w:hAnsi="Arial" w:cs="Arial"/>
              <w:b/>
              <w:bCs/>
              <w:snapToGrid w:val="0"/>
            </w:rPr>
          </w:pPr>
        </w:p>
        <w:p w:rsidR="00453932" w:rsidRDefault="00453932" w:rsidP="00B64C92">
          <w:pPr>
            <w:tabs>
              <w:tab w:val="center" w:pos="4153"/>
              <w:tab w:val="right" w:pos="9356"/>
            </w:tabs>
            <w:spacing w:after="0"/>
            <w:rPr>
              <w:rFonts w:ascii="Arial" w:hAnsi="Arial" w:cs="Arial"/>
              <w:b/>
              <w:bCs/>
              <w:snapToGrid w:val="0"/>
            </w:rPr>
          </w:pPr>
        </w:p>
        <w:p w:rsidR="00453932" w:rsidRDefault="00453932" w:rsidP="00B64C92">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rsidR="00453932" w:rsidRPr="00272461" w:rsidRDefault="00453932" w:rsidP="0074127A">
          <w:pPr>
            <w:tabs>
              <w:tab w:val="center" w:pos="4153"/>
              <w:tab w:val="right" w:pos="9356"/>
            </w:tabs>
            <w:spacing w:after="0"/>
            <w:jc w:val="center"/>
            <w:rPr>
              <w:rFonts w:ascii="Arial" w:hAnsi="Arial" w:cs="Arial"/>
              <w:b/>
              <w:bCs/>
              <w:snapToGrid w:val="0"/>
            </w:rPr>
          </w:pPr>
          <w:r w:rsidRPr="0070663A">
            <w:rPr>
              <w:rFonts w:ascii="Arial" w:hAnsi="Arial" w:cs="Arial"/>
              <w:b/>
              <w:bCs/>
              <w:snapToGrid w:val="0"/>
              <w:sz w:val="22"/>
              <w:lang w:val="bg-BG"/>
            </w:rPr>
            <w:t>Република</w:t>
          </w:r>
          <w:r w:rsidRPr="0074127A">
            <w:rPr>
              <w:rFonts w:ascii="Arial" w:hAnsi="Arial" w:cs="Arial"/>
              <w:b/>
              <w:bCs/>
              <w:snapToGrid w:val="0"/>
              <w:sz w:val="22"/>
            </w:rPr>
            <w:t xml:space="preserve"> </w:t>
          </w:r>
          <w:r w:rsidRPr="0070663A">
            <w:rPr>
              <w:rFonts w:ascii="Arial" w:hAnsi="Arial" w:cs="Arial"/>
              <w:b/>
              <w:bCs/>
              <w:snapToGrid w:val="0"/>
              <w:sz w:val="22"/>
              <w:lang w:val="bg-BG"/>
            </w:rPr>
            <w:t>България</w:t>
          </w:r>
        </w:p>
      </w:tc>
    </w:tr>
  </w:tbl>
  <w:p w:rsidR="00453932" w:rsidRDefault="00453932"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3"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6"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2"/>
  </w:num>
  <w:num w:numId="4">
    <w:abstractNumId w:val="12"/>
  </w:num>
  <w:num w:numId="5">
    <w:abstractNumId w:val="21"/>
  </w:num>
  <w:num w:numId="6">
    <w:abstractNumId w:val="31"/>
  </w:num>
  <w:num w:numId="7">
    <w:abstractNumId w:val="37"/>
  </w:num>
  <w:num w:numId="8">
    <w:abstractNumId w:val="15"/>
  </w:num>
  <w:num w:numId="9">
    <w:abstractNumId w:val="30"/>
  </w:num>
  <w:num w:numId="10">
    <w:abstractNumId w:val="29"/>
  </w:num>
  <w:num w:numId="11">
    <w:abstractNumId w:val="23"/>
  </w:num>
  <w:num w:numId="12">
    <w:abstractNumId w:val="27"/>
  </w:num>
  <w:num w:numId="13">
    <w:abstractNumId w:val="10"/>
  </w:num>
  <w:num w:numId="14">
    <w:abstractNumId w:val="18"/>
  </w:num>
  <w:num w:numId="15">
    <w:abstractNumId w:val="8"/>
  </w:num>
  <w:num w:numId="16">
    <w:abstractNumId w:val="13"/>
  </w:num>
  <w:num w:numId="17">
    <w:abstractNumId w:val="39"/>
  </w:num>
  <w:num w:numId="18">
    <w:abstractNumId w:val="24"/>
  </w:num>
  <w:num w:numId="19">
    <w:abstractNumId w:val="34"/>
  </w:num>
  <w:num w:numId="20">
    <w:abstractNumId w:val="25"/>
  </w:num>
  <w:num w:numId="21">
    <w:abstractNumId w:val="41"/>
  </w:num>
  <w:num w:numId="22">
    <w:abstractNumId w:val="32"/>
  </w:num>
  <w:num w:numId="23">
    <w:abstractNumId w:val="38"/>
  </w:num>
  <w:num w:numId="24">
    <w:abstractNumId w:val="28"/>
  </w:num>
  <w:num w:numId="25">
    <w:abstractNumId w:val="11"/>
  </w:num>
  <w:num w:numId="26">
    <w:abstractNumId w:val="42"/>
  </w:num>
  <w:num w:numId="27">
    <w:abstractNumId w:val="19"/>
  </w:num>
  <w:num w:numId="28">
    <w:abstractNumId w:val="14"/>
  </w:num>
  <w:num w:numId="29">
    <w:abstractNumId w:val="16"/>
  </w:num>
  <w:num w:numId="30">
    <w:abstractNumId w:val="2"/>
  </w:num>
  <w:num w:numId="31">
    <w:abstractNumId w:val="5"/>
  </w:num>
  <w:num w:numId="32">
    <w:abstractNumId w:val="40"/>
  </w:num>
  <w:num w:numId="33">
    <w:abstractNumId w:val="7"/>
  </w:num>
  <w:num w:numId="34">
    <w:abstractNumId w:val="35"/>
  </w:num>
  <w:num w:numId="35">
    <w:abstractNumId w:val="20"/>
  </w:num>
  <w:num w:numId="36">
    <w:abstractNumId w:val="6"/>
  </w:num>
  <w:num w:numId="37">
    <w:abstractNumId w:val="3"/>
  </w:num>
  <w:num w:numId="38">
    <w:abstractNumId w:val="36"/>
  </w:num>
  <w:num w:numId="39">
    <w:abstractNumId w:val="26"/>
  </w:num>
  <w:num w:numId="40">
    <w:abstractNumId w:val="17"/>
  </w:num>
  <w:num w:numId="41">
    <w:abstractNumId w:val="9"/>
  </w:num>
  <w:num w:numId="42">
    <w:abstractNumId w:val="33"/>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en M. Krastev">
    <w15:presenceInfo w15:providerId="None" w15:userId="Milen M. Krast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1CC"/>
    <w:rsid w:val="00006975"/>
    <w:rsid w:val="00006AC6"/>
    <w:rsid w:val="0000746E"/>
    <w:rsid w:val="00011D1C"/>
    <w:rsid w:val="00012658"/>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35A"/>
    <w:rsid w:val="000B2801"/>
    <w:rsid w:val="000B3C6A"/>
    <w:rsid w:val="000B3DBA"/>
    <w:rsid w:val="000B5537"/>
    <w:rsid w:val="000B698D"/>
    <w:rsid w:val="000C2FBF"/>
    <w:rsid w:val="000C40C5"/>
    <w:rsid w:val="000C6277"/>
    <w:rsid w:val="000C677B"/>
    <w:rsid w:val="000C702A"/>
    <w:rsid w:val="000C7E6D"/>
    <w:rsid w:val="000D1F5C"/>
    <w:rsid w:val="000D285A"/>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16A8"/>
    <w:rsid w:val="0012327D"/>
    <w:rsid w:val="00124006"/>
    <w:rsid w:val="00124AC4"/>
    <w:rsid w:val="001266E5"/>
    <w:rsid w:val="00127562"/>
    <w:rsid w:val="00132296"/>
    <w:rsid w:val="00132A06"/>
    <w:rsid w:val="001330CE"/>
    <w:rsid w:val="00134871"/>
    <w:rsid w:val="00135910"/>
    <w:rsid w:val="00136362"/>
    <w:rsid w:val="00137D2D"/>
    <w:rsid w:val="001403B3"/>
    <w:rsid w:val="001406A3"/>
    <w:rsid w:val="00140F2D"/>
    <w:rsid w:val="001414C7"/>
    <w:rsid w:val="00141D06"/>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766FD"/>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0225"/>
    <w:rsid w:val="002A268E"/>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3B68"/>
    <w:rsid w:val="003347CB"/>
    <w:rsid w:val="00334880"/>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CBC"/>
    <w:rsid w:val="00395D78"/>
    <w:rsid w:val="00396022"/>
    <w:rsid w:val="00397B0F"/>
    <w:rsid w:val="003A0F9E"/>
    <w:rsid w:val="003A1C2C"/>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5E34"/>
    <w:rsid w:val="003D7C5E"/>
    <w:rsid w:val="003E0428"/>
    <w:rsid w:val="003E1F84"/>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4484"/>
    <w:rsid w:val="004363B8"/>
    <w:rsid w:val="00436742"/>
    <w:rsid w:val="00436D82"/>
    <w:rsid w:val="0043704E"/>
    <w:rsid w:val="00437AC8"/>
    <w:rsid w:val="00443A6C"/>
    <w:rsid w:val="0044449C"/>
    <w:rsid w:val="004452A1"/>
    <w:rsid w:val="004475A8"/>
    <w:rsid w:val="00447EB1"/>
    <w:rsid w:val="004506AF"/>
    <w:rsid w:val="00451116"/>
    <w:rsid w:val="0045274A"/>
    <w:rsid w:val="00453932"/>
    <w:rsid w:val="00453F6B"/>
    <w:rsid w:val="004566C5"/>
    <w:rsid w:val="00457A38"/>
    <w:rsid w:val="00461DE5"/>
    <w:rsid w:val="004638B8"/>
    <w:rsid w:val="00463F4A"/>
    <w:rsid w:val="0046540B"/>
    <w:rsid w:val="00465EC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26A5"/>
    <w:rsid w:val="00503052"/>
    <w:rsid w:val="0050339F"/>
    <w:rsid w:val="005045F4"/>
    <w:rsid w:val="00504966"/>
    <w:rsid w:val="00504A0F"/>
    <w:rsid w:val="0050628A"/>
    <w:rsid w:val="00506613"/>
    <w:rsid w:val="00506A25"/>
    <w:rsid w:val="005076EE"/>
    <w:rsid w:val="00510312"/>
    <w:rsid w:val="00510506"/>
    <w:rsid w:val="0051124C"/>
    <w:rsid w:val="00511F69"/>
    <w:rsid w:val="005120B5"/>
    <w:rsid w:val="0051299F"/>
    <w:rsid w:val="005129E1"/>
    <w:rsid w:val="00512FAB"/>
    <w:rsid w:val="00515193"/>
    <w:rsid w:val="00516761"/>
    <w:rsid w:val="00522CCB"/>
    <w:rsid w:val="005279E9"/>
    <w:rsid w:val="00531576"/>
    <w:rsid w:val="005323FC"/>
    <w:rsid w:val="0053624E"/>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1F4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2BCB"/>
    <w:rsid w:val="0069319C"/>
    <w:rsid w:val="006941C8"/>
    <w:rsid w:val="0069475C"/>
    <w:rsid w:val="00695BCD"/>
    <w:rsid w:val="00695D97"/>
    <w:rsid w:val="00696B70"/>
    <w:rsid w:val="006972E1"/>
    <w:rsid w:val="006974B3"/>
    <w:rsid w:val="006A284D"/>
    <w:rsid w:val="006A36BD"/>
    <w:rsid w:val="006A3834"/>
    <w:rsid w:val="006A3892"/>
    <w:rsid w:val="006A3C76"/>
    <w:rsid w:val="006A5BF8"/>
    <w:rsid w:val="006B370F"/>
    <w:rsid w:val="006B3AB9"/>
    <w:rsid w:val="006B4F5D"/>
    <w:rsid w:val="006B5C78"/>
    <w:rsid w:val="006B6118"/>
    <w:rsid w:val="006B629B"/>
    <w:rsid w:val="006B64A3"/>
    <w:rsid w:val="006B7A6F"/>
    <w:rsid w:val="006C1BCB"/>
    <w:rsid w:val="006C2A69"/>
    <w:rsid w:val="006C2DA7"/>
    <w:rsid w:val="006C2EEA"/>
    <w:rsid w:val="006C4A0D"/>
    <w:rsid w:val="006C5ADE"/>
    <w:rsid w:val="006C6E2A"/>
    <w:rsid w:val="006D5809"/>
    <w:rsid w:val="006D5AB6"/>
    <w:rsid w:val="006D5C4E"/>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5DDD"/>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39F6"/>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4465"/>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5D19"/>
    <w:rsid w:val="007B7DA2"/>
    <w:rsid w:val="007C0785"/>
    <w:rsid w:val="007C15FD"/>
    <w:rsid w:val="007C1E6A"/>
    <w:rsid w:val="007C2867"/>
    <w:rsid w:val="007C2A56"/>
    <w:rsid w:val="007C3157"/>
    <w:rsid w:val="007C38D6"/>
    <w:rsid w:val="007C40DF"/>
    <w:rsid w:val="007C5020"/>
    <w:rsid w:val="007C78DE"/>
    <w:rsid w:val="007D1ECE"/>
    <w:rsid w:val="007D2E4A"/>
    <w:rsid w:val="007D4780"/>
    <w:rsid w:val="007D6EE2"/>
    <w:rsid w:val="007D73FB"/>
    <w:rsid w:val="007E099C"/>
    <w:rsid w:val="007E1F6F"/>
    <w:rsid w:val="007E20A7"/>
    <w:rsid w:val="007E220E"/>
    <w:rsid w:val="007E28C1"/>
    <w:rsid w:val="007E2AE8"/>
    <w:rsid w:val="007E3A09"/>
    <w:rsid w:val="007E3D78"/>
    <w:rsid w:val="007E3DBF"/>
    <w:rsid w:val="007E42DC"/>
    <w:rsid w:val="007E5EFD"/>
    <w:rsid w:val="007E6350"/>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7AA7"/>
    <w:rsid w:val="0083097E"/>
    <w:rsid w:val="00830C0D"/>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77D6D"/>
    <w:rsid w:val="00880E53"/>
    <w:rsid w:val="008827A7"/>
    <w:rsid w:val="00884EEA"/>
    <w:rsid w:val="00886E78"/>
    <w:rsid w:val="008904B7"/>
    <w:rsid w:val="00890AC6"/>
    <w:rsid w:val="00890BDB"/>
    <w:rsid w:val="00890EC6"/>
    <w:rsid w:val="00890F88"/>
    <w:rsid w:val="00891CE1"/>
    <w:rsid w:val="00893480"/>
    <w:rsid w:val="00893D93"/>
    <w:rsid w:val="008963B3"/>
    <w:rsid w:val="00896CE4"/>
    <w:rsid w:val="00896D69"/>
    <w:rsid w:val="008970F5"/>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3637"/>
    <w:rsid w:val="008C3A54"/>
    <w:rsid w:val="008C43A8"/>
    <w:rsid w:val="008C5DDD"/>
    <w:rsid w:val="008C77DF"/>
    <w:rsid w:val="008C7DFA"/>
    <w:rsid w:val="008D05B3"/>
    <w:rsid w:val="008D068F"/>
    <w:rsid w:val="008D0CB0"/>
    <w:rsid w:val="008D0FD5"/>
    <w:rsid w:val="008D1E8F"/>
    <w:rsid w:val="008D42BD"/>
    <w:rsid w:val="008D4885"/>
    <w:rsid w:val="008D4C53"/>
    <w:rsid w:val="008E142F"/>
    <w:rsid w:val="008E1DE6"/>
    <w:rsid w:val="008E2B55"/>
    <w:rsid w:val="008E3676"/>
    <w:rsid w:val="008E3AB6"/>
    <w:rsid w:val="008E5F6B"/>
    <w:rsid w:val="008E7513"/>
    <w:rsid w:val="008F4A7B"/>
    <w:rsid w:val="008F644C"/>
    <w:rsid w:val="008F750F"/>
    <w:rsid w:val="00900175"/>
    <w:rsid w:val="00900681"/>
    <w:rsid w:val="00902D5C"/>
    <w:rsid w:val="00904A76"/>
    <w:rsid w:val="00905144"/>
    <w:rsid w:val="0090624F"/>
    <w:rsid w:val="009065E2"/>
    <w:rsid w:val="00907514"/>
    <w:rsid w:val="0091120F"/>
    <w:rsid w:val="009130A2"/>
    <w:rsid w:val="0091335F"/>
    <w:rsid w:val="00913E1F"/>
    <w:rsid w:val="009159E3"/>
    <w:rsid w:val="00916590"/>
    <w:rsid w:val="009200CE"/>
    <w:rsid w:val="00924123"/>
    <w:rsid w:val="00924A42"/>
    <w:rsid w:val="009253C2"/>
    <w:rsid w:val="00925937"/>
    <w:rsid w:val="009259F2"/>
    <w:rsid w:val="0092616D"/>
    <w:rsid w:val="00927D7E"/>
    <w:rsid w:val="0093142F"/>
    <w:rsid w:val="009325CF"/>
    <w:rsid w:val="00935703"/>
    <w:rsid w:val="009372BF"/>
    <w:rsid w:val="009408E0"/>
    <w:rsid w:val="0094252B"/>
    <w:rsid w:val="00945819"/>
    <w:rsid w:val="00945C67"/>
    <w:rsid w:val="009512B0"/>
    <w:rsid w:val="00952BB2"/>
    <w:rsid w:val="00953B58"/>
    <w:rsid w:val="00957A4C"/>
    <w:rsid w:val="009634DB"/>
    <w:rsid w:val="0096414E"/>
    <w:rsid w:val="00964875"/>
    <w:rsid w:val="009661B1"/>
    <w:rsid w:val="00970E9E"/>
    <w:rsid w:val="009715EB"/>
    <w:rsid w:val="00972986"/>
    <w:rsid w:val="00974DDC"/>
    <w:rsid w:val="0097526A"/>
    <w:rsid w:val="0097612F"/>
    <w:rsid w:val="009766AF"/>
    <w:rsid w:val="00977732"/>
    <w:rsid w:val="00977BD2"/>
    <w:rsid w:val="00981A42"/>
    <w:rsid w:val="00982D8A"/>
    <w:rsid w:val="00984F5F"/>
    <w:rsid w:val="009865C0"/>
    <w:rsid w:val="009879BD"/>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C74"/>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5755"/>
    <w:rsid w:val="00A260FD"/>
    <w:rsid w:val="00A2662E"/>
    <w:rsid w:val="00A26EA0"/>
    <w:rsid w:val="00A312CA"/>
    <w:rsid w:val="00A35E53"/>
    <w:rsid w:val="00A369EE"/>
    <w:rsid w:val="00A36EB2"/>
    <w:rsid w:val="00A372F9"/>
    <w:rsid w:val="00A378EF"/>
    <w:rsid w:val="00A40C40"/>
    <w:rsid w:val="00A433E2"/>
    <w:rsid w:val="00A440AB"/>
    <w:rsid w:val="00A44605"/>
    <w:rsid w:val="00A448E4"/>
    <w:rsid w:val="00A449B1"/>
    <w:rsid w:val="00A45750"/>
    <w:rsid w:val="00A45C85"/>
    <w:rsid w:val="00A476B0"/>
    <w:rsid w:val="00A506B5"/>
    <w:rsid w:val="00A50CC7"/>
    <w:rsid w:val="00A52B15"/>
    <w:rsid w:val="00A547C3"/>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38AC"/>
    <w:rsid w:val="00AB4A9D"/>
    <w:rsid w:val="00AB56F9"/>
    <w:rsid w:val="00AB75AF"/>
    <w:rsid w:val="00AB7C26"/>
    <w:rsid w:val="00AB7CEC"/>
    <w:rsid w:val="00AC0067"/>
    <w:rsid w:val="00AC0506"/>
    <w:rsid w:val="00AC154B"/>
    <w:rsid w:val="00AC1C6C"/>
    <w:rsid w:val="00AC2C38"/>
    <w:rsid w:val="00AC2E7B"/>
    <w:rsid w:val="00AC3392"/>
    <w:rsid w:val="00AC3E7E"/>
    <w:rsid w:val="00AC5452"/>
    <w:rsid w:val="00AC7936"/>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35C3"/>
    <w:rsid w:val="00B34A03"/>
    <w:rsid w:val="00B34A93"/>
    <w:rsid w:val="00B34D3B"/>
    <w:rsid w:val="00B35079"/>
    <w:rsid w:val="00B375EC"/>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4E9"/>
    <w:rsid w:val="00C45834"/>
    <w:rsid w:val="00C4660A"/>
    <w:rsid w:val="00C50CCA"/>
    <w:rsid w:val="00C51F29"/>
    <w:rsid w:val="00C530D4"/>
    <w:rsid w:val="00C53486"/>
    <w:rsid w:val="00C53B60"/>
    <w:rsid w:val="00C552FB"/>
    <w:rsid w:val="00C559C8"/>
    <w:rsid w:val="00C56AE4"/>
    <w:rsid w:val="00C570BD"/>
    <w:rsid w:val="00C602A7"/>
    <w:rsid w:val="00C62A16"/>
    <w:rsid w:val="00C6428F"/>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5013"/>
    <w:rsid w:val="00CB628F"/>
    <w:rsid w:val="00CB6D78"/>
    <w:rsid w:val="00CC0BF6"/>
    <w:rsid w:val="00CC5C7E"/>
    <w:rsid w:val="00CC6183"/>
    <w:rsid w:val="00CC716E"/>
    <w:rsid w:val="00CD1793"/>
    <w:rsid w:val="00CD36D0"/>
    <w:rsid w:val="00CD3AE3"/>
    <w:rsid w:val="00CD4721"/>
    <w:rsid w:val="00CD4BF9"/>
    <w:rsid w:val="00CD6833"/>
    <w:rsid w:val="00CD6E58"/>
    <w:rsid w:val="00CE0766"/>
    <w:rsid w:val="00CE0892"/>
    <w:rsid w:val="00CE0E02"/>
    <w:rsid w:val="00CE2AAE"/>
    <w:rsid w:val="00CE4434"/>
    <w:rsid w:val="00CE4630"/>
    <w:rsid w:val="00CE4FB5"/>
    <w:rsid w:val="00CF3417"/>
    <w:rsid w:val="00CF4369"/>
    <w:rsid w:val="00CF4896"/>
    <w:rsid w:val="00CF54E8"/>
    <w:rsid w:val="00D02CFC"/>
    <w:rsid w:val="00D02EC0"/>
    <w:rsid w:val="00D035C3"/>
    <w:rsid w:val="00D039B7"/>
    <w:rsid w:val="00D04929"/>
    <w:rsid w:val="00D06264"/>
    <w:rsid w:val="00D10545"/>
    <w:rsid w:val="00D116D9"/>
    <w:rsid w:val="00D11804"/>
    <w:rsid w:val="00D137D9"/>
    <w:rsid w:val="00D143C3"/>
    <w:rsid w:val="00D16332"/>
    <w:rsid w:val="00D16C27"/>
    <w:rsid w:val="00D173AC"/>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291A"/>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212D"/>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24AB"/>
    <w:rsid w:val="00DE351B"/>
    <w:rsid w:val="00DE5C9E"/>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22D4"/>
    <w:rsid w:val="00E1249A"/>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989"/>
    <w:rsid w:val="00E47BCB"/>
    <w:rsid w:val="00E511F9"/>
    <w:rsid w:val="00E517A8"/>
    <w:rsid w:val="00E51FDD"/>
    <w:rsid w:val="00E529D4"/>
    <w:rsid w:val="00E544AD"/>
    <w:rsid w:val="00E545C6"/>
    <w:rsid w:val="00E555DF"/>
    <w:rsid w:val="00E55AE9"/>
    <w:rsid w:val="00E55DFE"/>
    <w:rsid w:val="00E5650D"/>
    <w:rsid w:val="00E606BA"/>
    <w:rsid w:val="00E636AD"/>
    <w:rsid w:val="00E6596E"/>
    <w:rsid w:val="00E671E3"/>
    <w:rsid w:val="00E67F2E"/>
    <w:rsid w:val="00E70788"/>
    <w:rsid w:val="00E71D46"/>
    <w:rsid w:val="00E72DB4"/>
    <w:rsid w:val="00E755DB"/>
    <w:rsid w:val="00E81D69"/>
    <w:rsid w:val="00E8630C"/>
    <w:rsid w:val="00E90B00"/>
    <w:rsid w:val="00E91BF0"/>
    <w:rsid w:val="00E94BA9"/>
    <w:rsid w:val="00E94D63"/>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4C4C"/>
    <w:rsid w:val="00F10F70"/>
    <w:rsid w:val="00F113B7"/>
    <w:rsid w:val="00F11F8D"/>
    <w:rsid w:val="00F12ACC"/>
    <w:rsid w:val="00F141A4"/>
    <w:rsid w:val="00F15446"/>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2F0"/>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1BB9"/>
    <w:rsid w:val="00FB1C24"/>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87A"/>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927801"/>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39770-1342-440F-BD12-8797F7A76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24</Pages>
  <Words>9010</Words>
  <Characters>51359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Milen M. Krastev</cp:lastModifiedBy>
  <cp:revision>4</cp:revision>
  <cp:lastPrinted>2007-07-29T16:50:00Z</cp:lastPrinted>
  <dcterms:created xsi:type="dcterms:W3CDTF">2025-08-11T11:39:00Z</dcterms:created>
  <dcterms:modified xsi:type="dcterms:W3CDTF">2025-11-17T08:52:00Z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